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01D61" w14:textId="108F8170" w:rsidR="00094B45" w:rsidRPr="004E3F6E" w:rsidRDefault="00094B45" w:rsidP="004E3F6E">
      <w:pPr>
        <w:spacing w:after="0" w:line="240" w:lineRule="auto"/>
        <w:rPr>
          <w:rFonts w:asciiTheme="minorHAnsi" w:hAnsiTheme="minorHAnsi"/>
          <w:lang w:val="fr-BE"/>
        </w:rPr>
      </w:pPr>
    </w:p>
    <w:p w14:paraId="27EFC8A6" w14:textId="77777777" w:rsidR="004E3F6E" w:rsidRPr="004E3F6E" w:rsidRDefault="004E3F6E" w:rsidP="004E3F6E">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snapToGrid w:val="0"/>
          <w:kern w:val="0"/>
          <w:sz w:val="8"/>
          <w:szCs w:val="8"/>
          <w:u w:val="single"/>
          <w:lang w:val="nl-NL" w:eastAsia="nl-NL"/>
        </w:rPr>
      </w:pPr>
    </w:p>
    <w:p w14:paraId="7F3B0E38" w14:textId="77777777" w:rsidR="00263DFC" w:rsidRPr="00F23EB3" w:rsidRDefault="00263DFC" w:rsidP="00263DFC">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color w:val="000000" w:themeColor="text1"/>
          <w:szCs w:val="28"/>
          <w:u w:val="single"/>
          <w:lang w:val="nl-NL"/>
        </w:rPr>
      </w:pPr>
      <w:r w:rsidRPr="00F23EB3">
        <w:rPr>
          <w:rFonts w:asciiTheme="minorHAnsi" w:hAnsiTheme="minorHAnsi" w:cs="Open Sans"/>
          <w:b/>
          <w:color w:val="000000" w:themeColor="text1"/>
          <w:szCs w:val="28"/>
          <w:u w:val="single"/>
          <w:lang w:val="nl-NL"/>
        </w:rPr>
        <w:t>Verklaring verbintenis tot deelname</w:t>
      </w:r>
    </w:p>
    <w:p w14:paraId="179D8749" w14:textId="6703C72F" w:rsidR="00263DFC" w:rsidRPr="007F158C" w:rsidRDefault="00263DFC" w:rsidP="00263DFC">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bCs/>
          <w:lang w:val="nl-NL"/>
        </w:rPr>
      </w:pPr>
      <w:r>
        <w:rPr>
          <w:rFonts w:asciiTheme="minorHAnsi" w:hAnsiTheme="minorHAnsi" w:cs="Open Sans"/>
          <w:b/>
          <w:bCs/>
          <w:lang w:val="nl-NL"/>
        </w:rPr>
        <w:t>als</w:t>
      </w:r>
      <w:r w:rsidRPr="007F158C">
        <w:rPr>
          <w:rFonts w:asciiTheme="minorHAnsi" w:hAnsiTheme="minorHAnsi" w:cs="Open Sans"/>
          <w:b/>
          <w:bCs/>
          <w:lang w:val="nl-NL"/>
        </w:rPr>
        <w:t xml:space="preserve"> </w:t>
      </w:r>
      <w:r w:rsidR="003C7205">
        <w:rPr>
          <w:rFonts w:asciiTheme="minorHAnsi" w:hAnsiTheme="minorHAnsi" w:cs="Open Sans"/>
          <w:b/>
          <w:bCs/>
          <w:u w:val="single"/>
          <w:lang w:val="nl-NL"/>
        </w:rPr>
        <w:t>partner</w:t>
      </w:r>
    </w:p>
    <w:p w14:paraId="115BC8A0" w14:textId="1C7BFBE2" w:rsidR="00263DFC" w:rsidRPr="00D969E0" w:rsidRDefault="003C7205" w:rsidP="00263DF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D969E0">
        <w:rPr>
          <w:rFonts w:asciiTheme="minorHAnsi" w:hAnsiTheme="minorHAnsi" w:cs="Open Sans"/>
          <w:bCs/>
          <w:sz w:val="20"/>
          <w:szCs w:val="20"/>
          <w:lang w:val="en-US"/>
        </w:rPr>
        <w:t>in</w:t>
      </w:r>
      <w:r w:rsidR="00263DFC" w:rsidRPr="00D969E0">
        <w:rPr>
          <w:rFonts w:asciiTheme="minorHAnsi" w:hAnsiTheme="minorHAnsi" w:cs="Open Sans"/>
          <w:bCs/>
          <w:sz w:val="20"/>
          <w:szCs w:val="20"/>
          <w:lang w:val="en-US"/>
        </w:rPr>
        <w:t xml:space="preserve"> een </w:t>
      </w:r>
      <w:proofErr w:type="gramStart"/>
      <w:r w:rsidR="00263DFC" w:rsidRPr="00D969E0">
        <w:rPr>
          <w:rFonts w:asciiTheme="minorHAnsi" w:hAnsiTheme="minorHAnsi" w:cs="Open Sans"/>
          <w:bCs/>
          <w:sz w:val="20"/>
          <w:szCs w:val="20"/>
          <w:lang w:val="en-US"/>
        </w:rPr>
        <w:t>Small</w:t>
      </w:r>
      <w:proofErr w:type="gramEnd"/>
      <w:r w:rsidR="00263DFC" w:rsidRPr="00D969E0">
        <w:rPr>
          <w:rFonts w:asciiTheme="minorHAnsi" w:hAnsiTheme="minorHAnsi" w:cs="Open Sans"/>
          <w:bCs/>
          <w:sz w:val="20"/>
          <w:szCs w:val="20"/>
          <w:lang w:val="en-US"/>
        </w:rPr>
        <w:t xml:space="preserve"> project “</w:t>
      </w:r>
      <w:r w:rsidR="0087321B" w:rsidRPr="00D969E0">
        <w:rPr>
          <w:rFonts w:asciiTheme="minorHAnsi" w:hAnsiTheme="minorHAnsi" w:cs="Open Sans"/>
          <w:bCs/>
          <w:sz w:val="20"/>
          <w:szCs w:val="20"/>
          <w:lang w:val="en-US"/>
        </w:rPr>
        <w:t>MAXI</w:t>
      </w:r>
      <w:r w:rsidR="00263DFC" w:rsidRPr="00D969E0">
        <w:rPr>
          <w:rFonts w:asciiTheme="minorHAnsi" w:hAnsiTheme="minorHAnsi" w:cs="Open Sans"/>
          <w:bCs/>
          <w:sz w:val="20"/>
          <w:szCs w:val="20"/>
          <w:lang w:val="en-US"/>
        </w:rPr>
        <w:t>”</w:t>
      </w:r>
    </w:p>
    <w:p w14:paraId="092C5215" w14:textId="77777777" w:rsidR="00263DFC" w:rsidRPr="00F23EB3" w:rsidRDefault="00263DFC" w:rsidP="00263DF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F23EB3">
        <w:rPr>
          <w:rFonts w:asciiTheme="minorHAnsi" w:hAnsiTheme="minorHAnsi" w:cs="Open Sans"/>
          <w:bCs/>
          <w:sz w:val="20"/>
          <w:szCs w:val="20"/>
          <w:lang w:val="en-US"/>
        </w:rPr>
        <w:t>Small Project Fund “People to people” Interreg Maas-Rhein (NL-BE-DE)</w:t>
      </w:r>
    </w:p>
    <w:p w14:paraId="70F9456F" w14:textId="35F1DE70" w:rsidR="004E3F6E" w:rsidRPr="00D969E0" w:rsidRDefault="004E3F6E" w:rsidP="004E3F6E">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snapToGrid w:val="0"/>
          <w:kern w:val="0"/>
          <w:sz w:val="8"/>
          <w:szCs w:val="8"/>
          <w:u w:val="single"/>
          <w:lang w:val="en-US" w:eastAsia="nl-NL"/>
        </w:rPr>
      </w:pPr>
    </w:p>
    <w:p w14:paraId="25E9AD3C"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lang w:val="en-GB" w:eastAsia="nl-NL"/>
        </w:rPr>
      </w:pPr>
    </w:p>
    <w:p w14:paraId="7B4E5C24" w14:textId="77777777" w:rsidR="003354E1" w:rsidRPr="003354E1" w:rsidRDefault="003354E1" w:rsidP="003354E1">
      <w:pPr>
        <w:suppressAutoHyphens w:val="0"/>
        <w:autoSpaceDN/>
        <w:spacing w:after="0" w:line="240" w:lineRule="auto"/>
        <w:jc w:val="both"/>
        <w:rPr>
          <w:rFonts w:asciiTheme="minorHAnsi" w:eastAsia="Times New Roman" w:hAnsiTheme="minorHAnsi" w:cs="Open Sans"/>
          <w:snapToGrid w:val="0"/>
          <w:kern w:val="0"/>
          <w:lang w:val="nl-NL" w:eastAsia="nl-NL"/>
        </w:rPr>
      </w:pPr>
      <w:r w:rsidRPr="003354E1">
        <w:rPr>
          <w:rFonts w:asciiTheme="minorHAnsi" w:eastAsia="Times New Roman" w:hAnsiTheme="minorHAnsi" w:cs="Open Sans"/>
          <w:snapToGrid w:val="0"/>
          <w:kern w:val="0"/>
          <w:lang w:val="nl-NL" w:eastAsia="nl-NL"/>
        </w:rPr>
        <w:t>Ik, ondergetekende, (</w:t>
      </w:r>
      <w:r w:rsidRPr="003354E1">
        <w:rPr>
          <w:rFonts w:asciiTheme="minorHAnsi" w:eastAsia="Times New Roman" w:hAnsiTheme="minorHAnsi" w:cs="Open Sans"/>
          <w:i/>
          <w:iCs/>
          <w:kern w:val="0"/>
          <w:highlight w:val="lightGray"/>
          <w:lang w:val="nl-NL" w:eastAsia="fr-FR"/>
        </w:rPr>
        <w:t>naam + voornaam + titel</w:t>
      </w:r>
      <w:r w:rsidRPr="003354E1">
        <w:rPr>
          <w:rFonts w:asciiTheme="minorHAnsi" w:eastAsia="Times New Roman" w:hAnsiTheme="minorHAnsi" w:cs="Open Sans"/>
          <w:snapToGrid w:val="0"/>
          <w:kern w:val="0"/>
          <w:lang w:val="nl-NL" w:eastAsia="nl-NL"/>
        </w:rPr>
        <w:t xml:space="preserve">), </w:t>
      </w:r>
      <w:r w:rsidRPr="001E24F9">
        <w:rPr>
          <w:rFonts w:asciiTheme="minorHAnsi" w:eastAsia="Times New Roman" w:hAnsiTheme="minorHAnsi" w:cs="Open Sans"/>
          <w:snapToGrid w:val="0"/>
          <w:kern w:val="0"/>
          <w:lang w:val="nl-NL" w:eastAsia="nl-NL"/>
        </w:rPr>
        <w:t>wettelijk vertegenwoordiger</w:t>
      </w:r>
    </w:p>
    <w:p w14:paraId="0831BC01" w14:textId="77777777" w:rsidR="003354E1" w:rsidRPr="003354E1" w:rsidRDefault="003354E1" w:rsidP="003354E1">
      <w:pPr>
        <w:suppressAutoHyphens w:val="0"/>
        <w:autoSpaceDN/>
        <w:spacing w:after="0" w:line="240" w:lineRule="auto"/>
        <w:jc w:val="both"/>
        <w:rPr>
          <w:rFonts w:asciiTheme="minorHAnsi" w:eastAsia="Times New Roman" w:hAnsiTheme="minorHAnsi" w:cs="Open Sans"/>
          <w:snapToGrid w:val="0"/>
          <w:kern w:val="0"/>
          <w:lang w:val="nl-NL" w:eastAsia="nl-NL"/>
        </w:rPr>
      </w:pPr>
      <w:r w:rsidRPr="003354E1">
        <w:rPr>
          <w:rFonts w:asciiTheme="minorHAnsi" w:eastAsia="Times New Roman" w:hAnsiTheme="minorHAnsi" w:cs="Open Sans"/>
          <w:snapToGrid w:val="0"/>
          <w:kern w:val="0"/>
          <w:lang w:val="nl-NL" w:eastAsia="nl-NL"/>
        </w:rPr>
        <w:t>van (</w:t>
      </w:r>
      <w:r w:rsidRPr="003354E1">
        <w:rPr>
          <w:rFonts w:asciiTheme="minorHAnsi" w:eastAsia="Times New Roman" w:hAnsiTheme="minorHAnsi" w:cs="Open Sans"/>
          <w:i/>
          <w:iCs/>
          <w:kern w:val="0"/>
          <w:highlight w:val="lightGray"/>
          <w:lang w:val="nl-NL" w:eastAsia="fr-FR"/>
        </w:rPr>
        <w:t>naam organisatie</w:t>
      </w:r>
      <w:r w:rsidRPr="003354E1">
        <w:rPr>
          <w:rFonts w:asciiTheme="minorHAnsi" w:eastAsia="Times New Roman" w:hAnsiTheme="minorHAnsi" w:cs="Open Sans"/>
          <w:snapToGrid w:val="0"/>
          <w:kern w:val="0"/>
          <w:lang w:val="nl-NL" w:eastAsia="nl-NL"/>
        </w:rPr>
        <w:t xml:space="preserve">), </w:t>
      </w:r>
    </w:p>
    <w:p w14:paraId="4D804E18" w14:textId="0D81BBFE" w:rsidR="004E3F6E" w:rsidRPr="004E3F6E" w:rsidRDefault="004E3F6E" w:rsidP="00414CC2">
      <w:pPr>
        <w:suppressAutoHyphens w:val="0"/>
        <w:autoSpaceDN/>
        <w:spacing w:after="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verbind mij ertoe om, onder voorbehoud van het verkrijgen van de aangevraagde EFRO-subsidie in het kader </w:t>
      </w:r>
      <w:r w:rsidR="00176D67" w:rsidRPr="00070FE2">
        <w:rPr>
          <w:rFonts w:asciiTheme="minorHAnsi" w:hAnsiTheme="minorHAnsi" w:cs="Open Sans"/>
          <w:lang w:val="nl-NL"/>
        </w:rPr>
        <w:t xml:space="preserve">van het </w:t>
      </w:r>
      <w:r w:rsidR="00176D67">
        <w:rPr>
          <w:rFonts w:asciiTheme="minorHAnsi" w:hAnsiTheme="minorHAnsi" w:cs="Open Sans"/>
          <w:lang w:val="nl-NL"/>
        </w:rPr>
        <w:t>Small Project Fund</w:t>
      </w:r>
      <w:r w:rsidR="00176D67" w:rsidRPr="00070FE2">
        <w:rPr>
          <w:rFonts w:asciiTheme="minorHAnsi" w:hAnsiTheme="minorHAnsi" w:cs="Open Sans"/>
          <w:lang w:val="nl-NL"/>
        </w:rPr>
        <w:t xml:space="preserve"> Interreg Maas-Rijn (</w:t>
      </w:r>
      <w:r w:rsidR="00176D67">
        <w:rPr>
          <w:rFonts w:asciiTheme="minorHAnsi" w:hAnsiTheme="minorHAnsi" w:cs="Open Sans"/>
          <w:lang w:val="nl-NL"/>
        </w:rPr>
        <w:t>NL-BE-DE</w:t>
      </w:r>
      <w:r w:rsidR="00176D67" w:rsidRPr="00070FE2">
        <w:rPr>
          <w:rFonts w:asciiTheme="minorHAnsi" w:hAnsiTheme="minorHAnsi" w:cs="Open Sans"/>
          <w:lang w:val="nl-NL"/>
        </w:rPr>
        <w:t>),</w:t>
      </w:r>
      <w:r w:rsidRPr="004E3F6E">
        <w:rPr>
          <w:rFonts w:asciiTheme="minorHAnsi" w:eastAsia="Times New Roman" w:hAnsiTheme="minorHAnsi" w:cs="Open Sans"/>
          <w:snapToGrid w:val="0"/>
          <w:kern w:val="0"/>
          <w:lang w:val="nl-NL" w:eastAsia="nl-NL"/>
        </w:rPr>
        <w:t xml:space="preserve"> in samenwerking met de volgende partners: </w:t>
      </w:r>
    </w:p>
    <w:p w14:paraId="4E40D61F"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lang w:val="nl-NL" w:eastAsia="nl-NL"/>
        </w:rPr>
      </w:pPr>
    </w:p>
    <w:p w14:paraId="28633037" w14:textId="026E30E6"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003D765E" w14:textId="0B8C6A58"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50F29318" w14:textId="1F8FD75E"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0501DA3D" w14:textId="55098A20"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331E01D8" w14:textId="56C096BE"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i/>
          <w:iCs/>
          <w:kern w:val="0"/>
          <w:highlight w:val="lightGray"/>
          <w:lang w:val="nl-NL" w:eastAsia="fr-FR"/>
        </w:rPr>
        <w:t>naam projectpartner</w:t>
      </w:r>
      <w:r w:rsidRPr="004E3F6E">
        <w:rPr>
          <w:rFonts w:asciiTheme="minorHAnsi" w:eastAsia="Times New Roman" w:hAnsiTheme="minorHAnsi" w:cs="Open Sans"/>
          <w:snapToGrid w:val="0"/>
          <w:kern w:val="0"/>
          <w:lang w:val="nl-NL" w:eastAsia="nl-NL"/>
        </w:rPr>
        <w:t>)</w:t>
      </w:r>
    </w:p>
    <w:p w14:paraId="21399157"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kern w:val="0"/>
          <w:sz w:val="8"/>
          <w:szCs w:val="8"/>
          <w:lang w:val="nl-NL" w:eastAsia="nl-NL"/>
        </w:rPr>
      </w:pPr>
    </w:p>
    <w:p w14:paraId="3889703A" w14:textId="07C53774"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het grensoverschrijdend </w:t>
      </w:r>
      <w:r w:rsidR="00414CC2">
        <w:rPr>
          <w:rFonts w:asciiTheme="minorHAnsi" w:eastAsia="Times New Roman" w:hAnsiTheme="minorHAnsi" w:cs="Open Sans"/>
          <w:snapToGrid w:val="0"/>
          <w:kern w:val="0"/>
          <w:lang w:val="nl-NL" w:eastAsia="nl-NL"/>
        </w:rPr>
        <w:t>Small project</w:t>
      </w:r>
      <w:r w:rsidRPr="004E3F6E">
        <w:rPr>
          <w:rFonts w:asciiTheme="minorHAnsi" w:eastAsia="Times New Roman" w:hAnsiTheme="minorHAnsi" w:cs="Open Sans"/>
          <w:snapToGrid w:val="0"/>
          <w:kern w:val="0"/>
          <w:lang w:val="nl-NL" w:eastAsia="nl-NL"/>
        </w:rPr>
        <w:t xml:space="preserve">, genaamd: </w:t>
      </w:r>
    </w:p>
    <w:p w14:paraId="0BA32EB3" w14:textId="51EEEB42" w:rsidR="004E3F6E" w:rsidRPr="004E3F6E" w:rsidRDefault="00F56463"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Pr>
          <w:rFonts w:asciiTheme="minorHAnsi" w:eastAsia="Times New Roman" w:hAnsiTheme="minorHAnsi" w:cs="Open Sans"/>
          <w:noProof/>
          <w:snapToGrid w:val="0"/>
          <w:kern w:val="0"/>
          <w:lang w:val="nl-NL" w:eastAsia="nl-NL"/>
        </w:rPr>
        <w:t>(</w:t>
      </w:r>
      <w:r w:rsidRPr="00D969E0">
        <w:rPr>
          <w:rFonts w:asciiTheme="minorHAnsi" w:eastAsia="Times New Roman" w:hAnsiTheme="minorHAnsi" w:cs="Open Sans"/>
          <w:i/>
          <w:iCs/>
          <w:kern w:val="0"/>
          <w:highlight w:val="lightGray"/>
          <w:lang w:val="nl-NL" w:eastAsia="fr-FR"/>
        </w:rPr>
        <w:t>naam van het Small project</w:t>
      </w:r>
      <w:r>
        <w:rPr>
          <w:rFonts w:asciiTheme="minorHAnsi" w:eastAsia="Times New Roman" w:hAnsiTheme="minorHAnsi" w:cs="Open Sans"/>
          <w:noProof/>
          <w:snapToGrid w:val="0"/>
          <w:kern w:val="0"/>
          <w:lang w:val="nl-NL" w:eastAsia="nl-NL"/>
        </w:rPr>
        <w:t>)</w:t>
      </w:r>
      <w:r w:rsidR="004E3F6E" w:rsidRPr="004E3F6E">
        <w:rPr>
          <w:rFonts w:asciiTheme="minorHAnsi" w:eastAsia="Times New Roman" w:hAnsiTheme="minorHAnsi" w:cs="Open Sans"/>
          <w:noProof/>
          <w:snapToGrid w:val="0"/>
          <w:kern w:val="0"/>
          <w:lang w:val="nl-NL" w:eastAsia="nl-NL"/>
        </w:rPr>
        <w:t>, uit te voeren.</w:t>
      </w:r>
    </w:p>
    <w:p w14:paraId="0E434366" w14:textId="705ED7A0" w:rsidR="004E3F6E" w:rsidRPr="004E3F6E" w:rsidRDefault="004E3F6E" w:rsidP="004E3F6E">
      <w:pPr>
        <w:suppressAutoHyphens w:val="0"/>
        <w:autoSpaceDN/>
        <w:spacing w:after="12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Voor de uitvoering van dit </w:t>
      </w:r>
      <w:r w:rsidR="008C5694" w:rsidRPr="008C5694">
        <w:rPr>
          <w:rFonts w:asciiTheme="minorHAnsi" w:eastAsia="Times New Roman" w:hAnsiTheme="minorHAnsi" w:cs="Open Sans"/>
          <w:i/>
          <w:iCs/>
          <w:kern w:val="0"/>
          <w:highlight w:val="lightGray"/>
          <w:lang w:val="nl-NL" w:eastAsia="fr-FR"/>
        </w:rPr>
        <w:t>Small project</w:t>
      </w:r>
      <w:r w:rsidR="008C5694"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vraag ik financiering in het kader van </w:t>
      </w:r>
      <w:r w:rsidR="00776773">
        <w:rPr>
          <w:rFonts w:asciiTheme="minorHAnsi" w:eastAsia="Times New Roman" w:hAnsiTheme="minorHAnsi" w:cs="Open Sans"/>
          <w:snapToGrid w:val="0"/>
          <w:kern w:val="0"/>
          <w:lang w:val="nl-NL" w:eastAsia="nl-NL"/>
        </w:rPr>
        <w:t>Small Project Fund “People to People” Interreg Meuse-Rhin (NL-BE-DE)</w:t>
      </w:r>
      <w:r w:rsidRPr="004E3F6E">
        <w:rPr>
          <w:rFonts w:asciiTheme="minorHAnsi" w:eastAsia="Times New Roman" w:hAnsiTheme="minorHAnsi" w:cs="Open Sans"/>
          <w:snapToGrid w:val="0"/>
          <w:kern w:val="0"/>
          <w:lang w:val="nl-NL" w:eastAsia="nl-NL"/>
        </w:rPr>
        <w:t xml:space="preserve"> voor een geraamd bedrag van ……………………… euro (</w:t>
      </w:r>
      <w:r w:rsidRPr="004E3F6E">
        <w:rPr>
          <w:rFonts w:asciiTheme="minorHAnsi" w:eastAsia="Times New Roman" w:hAnsiTheme="minorHAnsi" w:cs="Open Sans"/>
          <w:i/>
          <w:iCs/>
          <w:snapToGrid w:val="0"/>
          <w:kern w:val="0"/>
          <w:highlight w:val="lightGray"/>
          <w:lang w:val="nl-NL" w:eastAsia="nl-NL"/>
        </w:rPr>
        <w:t xml:space="preserve">bedrag </w:t>
      </w:r>
      <w:r w:rsidR="00F24A1A" w:rsidRPr="00F24A1A">
        <w:rPr>
          <w:rFonts w:asciiTheme="minorHAnsi" w:eastAsia="Times New Roman" w:hAnsiTheme="minorHAnsi" w:cs="Open Sans"/>
          <w:i/>
          <w:iCs/>
          <w:snapToGrid w:val="0"/>
          <w:kern w:val="0"/>
          <w:highlight w:val="lightGray"/>
          <w:lang w:val="nl-NL" w:eastAsia="nl-NL"/>
        </w:rPr>
        <w:t>totale</w:t>
      </w:r>
      <w:ins w:id="0" w:author="Sonja Fickers" w:date="2025-07-28T09:03:00Z" w16du:dateUtc="2025-07-28T07:03:00Z">
        <w:r w:rsidR="00C35B71">
          <w:rPr>
            <w:rFonts w:asciiTheme="minorHAnsi" w:eastAsia="Times New Roman" w:hAnsiTheme="minorHAnsi" w:cs="Open Sans"/>
            <w:i/>
            <w:iCs/>
            <w:snapToGrid w:val="0"/>
            <w:kern w:val="0"/>
            <w:highlight w:val="lightGray"/>
            <w:lang w:val="nl-NL" w:eastAsia="nl-NL"/>
          </w:rPr>
          <w:t xml:space="preserve"> subsidiabele</w:t>
        </w:r>
      </w:ins>
      <w:r w:rsidR="00F24A1A" w:rsidRPr="00F24A1A">
        <w:rPr>
          <w:rFonts w:asciiTheme="minorHAnsi" w:eastAsia="Times New Roman" w:hAnsiTheme="minorHAnsi" w:cs="Open Sans"/>
          <w:i/>
          <w:iCs/>
          <w:snapToGrid w:val="0"/>
          <w:kern w:val="0"/>
          <w:highlight w:val="lightGray"/>
          <w:lang w:val="nl-NL" w:eastAsia="nl-NL"/>
        </w:rPr>
        <w:t xml:space="preserve"> kosten voor</w:t>
      </w:r>
      <w:r w:rsidRPr="004E3F6E">
        <w:rPr>
          <w:rFonts w:asciiTheme="minorHAnsi" w:eastAsia="Times New Roman" w:hAnsiTheme="minorHAnsi" w:cs="Open Sans"/>
          <w:i/>
          <w:iCs/>
          <w:snapToGrid w:val="0"/>
          <w:kern w:val="0"/>
          <w:highlight w:val="lightGray"/>
          <w:lang w:val="nl-NL" w:eastAsia="nl-NL"/>
        </w:rPr>
        <w:t xml:space="preserve"> de partner waarop deze verklaring betrekking heeft</w:t>
      </w:r>
      <w:r w:rsidRPr="004E3F6E">
        <w:rPr>
          <w:rFonts w:asciiTheme="minorHAnsi" w:eastAsia="Times New Roman" w:hAnsiTheme="minorHAnsi" w:cs="Open Sans"/>
          <w:snapToGrid w:val="0"/>
          <w:kern w:val="0"/>
          <w:lang w:val="nl-NL" w:eastAsia="nl-NL"/>
        </w:rPr>
        <w:t>).</w:t>
      </w:r>
    </w:p>
    <w:p w14:paraId="457D66A3" w14:textId="638629E5" w:rsidR="004E3F6E" w:rsidRPr="004E3F6E" w:rsidRDefault="004E3F6E" w:rsidP="004E3F6E">
      <w:pPr>
        <w:widowControl w:val="0"/>
        <w:suppressAutoHyphens w:val="0"/>
        <w:autoSpaceDN/>
        <w:spacing w:after="120" w:line="240" w:lineRule="auto"/>
        <w:jc w:val="both"/>
        <w:rPr>
          <w:rFonts w:asciiTheme="minorHAnsi" w:eastAsia="Times New Roman" w:hAnsiTheme="minorHAnsi" w:cs="Open Sans"/>
          <w:kern w:val="0"/>
          <w:lang w:val="nl-NL" w:eastAsia="nl-NL"/>
        </w:rPr>
      </w:pPr>
      <w:r w:rsidRPr="004E3F6E">
        <w:rPr>
          <w:rFonts w:asciiTheme="minorHAnsi" w:eastAsia="Times New Roman" w:hAnsiTheme="minorHAnsi" w:cs="Open Sans"/>
          <w:kern w:val="0"/>
          <w:lang w:val="nl-NL" w:eastAsia="nl-NL"/>
        </w:rPr>
        <w:t>In overleg met de overige projectpartners is ………….…………………................ (</w:t>
      </w:r>
      <w:r w:rsidRPr="004E3F6E">
        <w:rPr>
          <w:rFonts w:asciiTheme="minorHAnsi" w:eastAsia="Times New Roman" w:hAnsiTheme="minorHAnsi" w:cs="Open Sans"/>
          <w:i/>
          <w:iCs/>
          <w:kern w:val="0"/>
          <w:highlight w:val="lightGray"/>
          <w:lang w:val="nl-NL" w:eastAsia="nl-NL"/>
        </w:rPr>
        <w:t>naam van de organisatie van de lead partner</w:t>
      </w:r>
      <w:r w:rsidRPr="004E3F6E">
        <w:rPr>
          <w:rFonts w:asciiTheme="minorHAnsi" w:eastAsia="Times New Roman" w:hAnsiTheme="minorHAnsi" w:cs="Open Sans"/>
          <w:kern w:val="0"/>
          <w:lang w:val="nl-NL" w:eastAsia="nl-NL"/>
        </w:rPr>
        <w:t xml:space="preserve">), vertegenwoordigd door ……………………………......... </w:t>
      </w:r>
      <w:r w:rsidRPr="004E3F6E">
        <w:rPr>
          <w:rFonts w:asciiTheme="minorHAnsi" w:eastAsia="Times New Roman" w:hAnsiTheme="minorHAnsi" w:cs="Open Sans"/>
          <w:i/>
          <w:iCs/>
          <w:kern w:val="0"/>
          <w:highlight w:val="lightGray"/>
          <w:lang w:val="nl-NL" w:eastAsia="nl-NL"/>
        </w:rPr>
        <w:t>(naam + voornaam + titel van wettelijke vertegenwoordiger van de lead partner</w:t>
      </w:r>
      <w:r w:rsidRPr="004E3F6E">
        <w:rPr>
          <w:rFonts w:asciiTheme="minorHAnsi" w:eastAsia="Times New Roman" w:hAnsiTheme="minorHAnsi" w:cs="Open Sans"/>
          <w:kern w:val="0"/>
          <w:lang w:val="nl-NL" w:eastAsia="nl-NL"/>
        </w:rPr>
        <w:t xml:space="preserve">), aangewezen als </w:t>
      </w:r>
      <w:r w:rsidRPr="004E3F6E">
        <w:rPr>
          <w:rFonts w:asciiTheme="minorHAnsi" w:eastAsia="Times New Roman" w:hAnsiTheme="minorHAnsi" w:cs="Open Sans"/>
          <w:b/>
          <w:bCs/>
          <w:kern w:val="0"/>
          <w:lang w:val="nl-NL" w:eastAsia="nl-NL"/>
        </w:rPr>
        <w:t>lead partner</w:t>
      </w:r>
      <w:r w:rsidRPr="004E3F6E">
        <w:rPr>
          <w:rFonts w:asciiTheme="minorHAnsi" w:eastAsia="Times New Roman" w:hAnsiTheme="minorHAnsi" w:cs="Open Sans"/>
          <w:kern w:val="0"/>
          <w:lang w:val="nl-NL" w:eastAsia="nl-NL"/>
        </w:rPr>
        <w:t xml:space="preserve"> van het project. Deze is gemachtigd om namens mij het subsidieaanvraagdossier in te dienen bij </w:t>
      </w:r>
      <w:r w:rsidR="00AD0F0F">
        <w:rPr>
          <w:rFonts w:asciiTheme="minorHAnsi" w:eastAsia="Times New Roman" w:hAnsiTheme="minorHAnsi" w:cs="Open Sans"/>
          <w:kern w:val="0"/>
          <w:lang w:val="nl-NL" w:eastAsia="nl-NL"/>
        </w:rPr>
        <w:t xml:space="preserve">het SPF-management van </w:t>
      </w:r>
      <w:r w:rsidR="0027754C">
        <w:rPr>
          <w:rFonts w:asciiTheme="minorHAnsi" w:eastAsia="Times New Roman" w:hAnsiTheme="minorHAnsi" w:cs="Open Sans"/>
          <w:kern w:val="0"/>
          <w:lang w:val="nl-NL" w:eastAsia="nl-NL"/>
        </w:rPr>
        <w:t xml:space="preserve">de </w:t>
      </w:r>
      <w:r w:rsidR="00AD0F0F">
        <w:rPr>
          <w:rFonts w:asciiTheme="minorHAnsi" w:eastAsia="Times New Roman" w:hAnsiTheme="minorHAnsi" w:cs="Open Sans"/>
          <w:kern w:val="0"/>
          <w:lang w:val="nl-NL" w:eastAsia="nl-NL"/>
        </w:rPr>
        <w:t>EGTS</w:t>
      </w:r>
      <w:r w:rsidRPr="004E3F6E">
        <w:rPr>
          <w:rFonts w:asciiTheme="minorHAnsi" w:eastAsia="Times New Roman" w:hAnsiTheme="minorHAnsi" w:cs="Open Sans"/>
          <w:kern w:val="0"/>
          <w:lang w:val="nl-NL" w:eastAsia="nl-NL"/>
        </w:rPr>
        <w:t xml:space="preserve"> Euregio Maas-Rijn, verantwoordelijke organisatie voor het </w:t>
      </w:r>
      <w:r w:rsidR="00AE3AF5">
        <w:rPr>
          <w:rFonts w:asciiTheme="minorHAnsi" w:eastAsia="Times New Roman" w:hAnsiTheme="minorHAnsi" w:cs="Open Sans"/>
          <w:kern w:val="0"/>
          <w:lang w:val="nl-NL" w:eastAsia="nl-NL"/>
        </w:rPr>
        <w:t>Small Project Fund “People to People” Interreg Maas-Rijn (NL-BE-DE)</w:t>
      </w:r>
      <w:r w:rsidRPr="004E3F6E">
        <w:rPr>
          <w:rFonts w:asciiTheme="minorHAnsi" w:eastAsia="Times New Roman" w:hAnsiTheme="minorHAnsi" w:cs="Open Sans"/>
          <w:kern w:val="0"/>
          <w:lang w:val="nl-NL" w:eastAsia="nl-NL"/>
        </w:rPr>
        <w:t>.</w:t>
      </w:r>
    </w:p>
    <w:p w14:paraId="3E8204C6" w14:textId="6E7FA593" w:rsidR="004E3F6E" w:rsidRPr="004E3F6E" w:rsidRDefault="004E3F6E" w:rsidP="007B0FB7">
      <w:pPr>
        <w:pStyle w:val="Arnold"/>
        <w:numPr>
          <w:ilvl w:val="0"/>
          <w:numId w:val="1"/>
        </w:numPr>
        <w:tabs>
          <w:tab w:val="clear" w:pos="720"/>
        </w:tabs>
        <w:spacing w:after="120" w:line="240" w:lineRule="auto"/>
        <w:ind w:left="284" w:hanging="284"/>
        <w:rPr>
          <w:rFonts w:asciiTheme="minorHAnsi" w:hAnsiTheme="minorHAnsi" w:cs="Open Sans"/>
          <w:color w:val="auto"/>
          <w:spacing w:val="0"/>
          <w:sz w:val="22"/>
          <w:szCs w:val="22"/>
          <w:lang w:val="nl-NL"/>
        </w:rPr>
      </w:pPr>
      <w:r w:rsidRPr="004E3F6E">
        <w:rPr>
          <w:rFonts w:asciiTheme="minorHAnsi" w:hAnsiTheme="minorHAnsi" w:cs="Open Sans"/>
          <w:color w:val="auto"/>
          <w:spacing w:val="0"/>
          <w:sz w:val="22"/>
          <w:szCs w:val="22"/>
          <w:lang w:val="nl-NL"/>
        </w:rPr>
        <w:t xml:space="preserve">Ik heb de handleiding voor de </w:t>
      </w:r>
      <w:r w:rsidR="00DF484E" w:rsidRPr="005C28DC">
        <w:rPr>
          <w:rFonts w:asciiTheme="minorHAnsi" w:hAnsiTheme="minorHAnsi" w:cs="Open Sans"/>
          <w:color w:val="auto"/>
          <w:spacing w:val="0"/>
          <w:sz w:val="22"/>
          <w:szCs w:val="22"/>
          <w:lang w:val="nl-NL"/>
        </w:rPr>
        <w:t>Small projects “MAXI”</w:t>
      </w:r>
      <w:r w:rsidRPr="004E3F6E">
        <w:rPr>
          <w:rFonts w:asciiTheme="minorHAnsi" w:hAnsiTheme="minorHAnsi" w:cs="Open Sans"/>
          <w:color w:val="auto"/>
          <w:spacing w:val="0"/>
          <w:sz w:val="22"/>
          <w:szCs w:val="22"/>
          <w:lang w:val="nl-NL"/>
        </w:rPr>
        <w:t xml:space="preserve"> gelezen. Ik ben het eens met de voorwaarden voor een subsidie.</w:t>
      </w:r>
    </w:p>
    <w:p w14:paraId="5777BFD2" w14:textId="05DE9A0F" w:rsidR="004E3F6E" w:rsidRPr="004E3F6E" w:rsidRDefault="004E3F6E" w:rsidP="007B0FB7">
      <w:pPr>
        <w:pStyle w:val="Arnold"/>
        <w:numPr>
          <w:ilvl w:val="0"/>
          <w:numId w:val="1"/>
        </w:numPr>
        <w:tabs>
          <w:tab w:val="clear" w:pos="720"/>
        </w:tabs>
        <w:spacing w:after="120" w:line="240" w:lineRule="auto"/>
        <w:ind w:left="284" w:hanging="284"/>
        <w:rPr>
          <w:rFonts w:asciiTheme="minorHAnsi" w:hAnsiTheme="minorHAnsi" w:cs="Open Sans"/>
          <w:color w:val="auto"/>
          <w:spacing w:val="0"/>
          <w:sz w:val="22"/>
          <w:szCs w:val="22"/>
          <w:lang w:val="nl-NL"/>
        </w:rPr>
      </w:pPr>
      <w:r w:rsidRPr="004E3F6E">
        <w:rPr>
          <w:rFonts w:asciiTheme="minorHAnsi" w:hAnsiTheme="minorHAnsi" w:cs="Open Sans"/>
          <w:color w:val="auto"/>
          <w:spacing w:val="0"/>
          <w:sz w:val="22"/>
          <w:szCs w:val="22"/>
          <w:lang w:val="nl-NL"/>
        </w:rPr>
        <w:t xml:space="preserve">Ik verbind mij ertoe om de </w:t>
      </w:r>
      <w:r w:rsidR="00257F4B">
        <w:rPr>
          <w:rFonts w:asciiTheme="minorHAnsi" w:hAnsiTheme="minorHAnsi" w:cs="Open Sans"/>
          <w:color w:val="auto"/>
          <w:spacing w:val="0"/>
          <w:sz w:val="22"/>
          <w:szCs w:val="22"/>
          <w:lang w:val="nl-NL"/>
        </w:rPr>
        <w:t>milestones</w:t>
      </w:r>
      <w:r w:rsidR="00257F4B" w:rsidRPr="004E3F6E">
        <w:rPr>
          <w:rFonts w:asciiTheme="minorHAnsi" w:hAnsiTheme="minorHAnsi" w:cs="Open Sans"/>
          <w:color w:val="auto"/>
          <w:spacing w:val="0"/>
          <w:sz w:val="22"/>
          <w:szCs w:val="22"/>
          <w:lang w:val="nl-NL"/>
        </w:rPr>
        <w:t xml:space="preserve"> </w:t>
      </w:r>
      <w:r w:rsidRPr="004E3F6E">
        <w:rPr>
          <w:rFonts w:asciiTheme="minorHAnsi" w:hAnsiTheme="minorHAnsi" w:cs="Open Sans"/>
          <w:color w:val="auto"/>
          <w:spacing w:val="0"/>
          <w:sz w:val="22"/>
          <w:szCs w:val="22"/>
          <w:lang w:val="nl-NL"/>
        </w:rPr>
        <w:t xml:space="preserve">zoals in de ingediende subsidieaanvraag gespecificeerd met de andere genoemde partners </w:t>
      </w:r>
      <w:proofErr w:type="gramStart"/>
      <w:r w:rsidRPr="004E3F6E">
        <w:rPr>
          <w:rFonts w:asciiTheme="minorHAnsi" w:hAnsiTheme="minorHAnsi" w:cs="Open Sans"/>
          <w:color w:val="auto"/>
          <w:spacing w:val="0"/>
          <w:sz w:val="22"/>
          <w:szCs w:val="22"/>
          <w:lang w:val="nl-NL"/>
        </w:rPr>
        <w:t>conform</w:t>
      </w:r>
      <w:proofErr w:type="gramEnd"/>
      <w:r w:rsidRPr="004E3F6E">
        <w:rPr>
          <w:rFonts w:asciiTheme="minorHAnsi" w:hAnsiTheme="minorHAnsi" w:cs="Open Sans"/>
          <w:color w:val="auto"/>
          <w:spacing w:val="0"/>
          <w:sz w:val="22"/>
          <w:szCs w:val="22"/>
          <w:lang w:val="nl-NL"/>
        </w:rPr>
        <w:t xml:space="preserve"> de voor het </w:t>
      </w:r>
      <w:r w:rsidR="00257F4B">
        <w:rPr>
          <w:rFonts w:asciiTheme="minorHAnsi" w:hAnsiTheme="minorHAnsi" w:cs="Open Sans"/>
          <w:color w:val="auto"/>
          <w:spacing w:val="0"/>
          <w:sz w:val="22"/>
          <w:szCs w:val="22"/>
          <w:lang w:val="nl-NL"/>
        </w:rPr>
        <w:t>S</w:t>
      </w:r>
      <w:r w:rsidR="00313808">
        <w:rPr>
          <w:rFonts w:asciiTheme="minorHAnsi" w:hAnsiTheme="minorHAnsi" w:cs="Open Sans"/>
          <w:color w:val="auto"/>
          <w:spacing w:val="0"/>
          <w:sz w:val="22"/>
          <w:szCs w:val="22"/>
          <w:lang w:val="nl-NL"/>
        </w:rPr>
        <w:t>mall Project Fund “People to People” Interreg Maas-Rijn (NL-BE-DE)</w:t>
      </w:r>
      <w:r w:rsidRPr="004E3F6E">
        <w:rPr>
          <w:rFonts w:asciiTheme="minorHAnsi" w:hAnsiTheme="minorHAnsi" w:cs="Open Sans"/>
          <w:color w:val="auto"/>
          <w:spacing w:val="0"/>
          <w:sz w:val="22"/>
          <w:szCs w:val="22"/>
          <w:lang w:val="nl-NL"/>
        </w:rPr>
        <w:t xml:space="preserve"> geldende criteria en regelgevingen uit te voeren en gezamenlijk zorg te dragen voor de uitvoering van de voorgestelde subsidieaanvraag, mocht deze door </w:t>
      </w:r>
      <w:r w:rsidR="00FF31F5">
        <w:rPr>
          <w:rFonts w:asciiTheme="minorHAnsi" w:hAnsiTheme="minorHAnsi" w:cs="Open Sans"/>
          <w:color w:val="auto"/>
          <w:spacing w:val="0"/>
          <w:sz w:val="22"/>
          <w:szCs w:val="22"/>
          <w:lang w:val="nl-NL"/>
        </w:rPr>
        <w:t>het SPF Selection Committee</w:t>
      </w:r>
      <w:r w:rsidRPr="004E3F6E">
        <w:rPr>
          <w:rFonts w:asciiTheme="minorHAnsi" w:hAnsiTheme="minorHAnsi" w:cs="Open Sans"/>
          <w:color w:val="auto"/>
          <w:spacing w:val="0"/>
          <w:sz w:val="22"/>
          <w:szCs w:val="22"/>
          <w:lang w:val="nl-NL"/>
        </w:rPr>
        <w:t xml:space="preserve"> worden goedgekeurd.</w:t>
      </w:r>
    </w:p>
    <w:p w14:paraId="2806CF0E" w14:textId="2D021773" w:rsidR="004E3F6E" w:rsidRPr="004E3F6E" w:rsidRDefault="004E3F6E" w:rsidP="004E3F6E">
      <w:pPr>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Met de goedkeuring van de subsidieaanvraag zijn de duur van het </w:t>
      </w:r>
      <w:r w:rsidR="00FF31F5">
        <w:rPr>
          <w:rFonts w:asciiTheme="minorHAnsi" w:eastAsia="Times New Roman" w:hAnsiTheme="minorHAnsi" w:cs="Open Sans"/>
          <w:snapToGrid w:val="0"/>
          <w:kern w:val="0"/>
          <w:lang w:val="nl-NL" w:eastAsia="nl-NL"/>
        </w:rPr>
        <w:t>Small project</w:t>
      </w:r>
      <w:r w:rsidRPr="004E3F6E">
        <w:rPr>
          <w:rFonts w:asciiTheme="minorHAnsi" w:eastAsia="Times New Roman" w:hAnsiTheme="minorHAnsi" w:cs="Open Sans"/>
          <w:snapToGrid w:val="0"/>
          <w:kern w:val="0"/>
          <w:lang w:val="nl-NL" w:eastAsia="nl-NL"/>
        </w:rPr>
        <w:t xml:space="preserve">, de vereiste </w:t>
      </w:r>
      <w:r w:rsidR="0027754C">
        <w:rPr>
          <w:rFonts w:asciiTheme="minorHAnsi" w:eastAsia="Times New Roman" w:hAnsiTheme="minorHAnsi" w:cs="Open Sans"/>
          <w:snapToGrid w:val="0"/>
          <w:kern w:val="0"/>
          <w:lang w:val="nl-NL" w:eastAsia="nl-NL"/>
        </w:rPr>
        <w:t>uitvoeringsbewijzen</w:t>
      </w:r>
      <w:r w:rsidRPr="004E3F6E">
        <w:rPr>
          <w:rFonts w:asciiTheme="minorHAnsi" w:eastAsia="Times New Roman" w:hAnsiTheme="minorHAnsi" w:cs="Open Sans"/>
          <w:snapToGrid w:val="0"/>
          <w:kern w:val="0"/>
          <w:lang w:val="nl-NL" w:eastAsia="nl-NL"/>
        </w:rPr>
        <w:t xml:space="preserve"> per </w:t>
      </w:r>
      <w:proofErr w:type="spellStart"/>
      <w:r w:rsidR="00BD29B0">
        <w:rPr>
          <w:rFonts w:asciiTheme="minorHAnsi" w:eastAsia="Times New Roman" w:hAnsiTheme="minorHAnsi" w:cs="Open Sans"/>
          <w:snapToGrid w:val="0"/>
          <w:kern w:val="0"/>
          <w:lang w:val="nl-NL" w:eastAsia="nl-NL"/>
        </w:rPr>
        <w:t>milestone</w:t>
      </w:r>
      <w:proofErr w:type="spellEnd"/>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evenals de </w:t>
      </w:r>
      <w:r w:rsidR="00BD29B0">
        <w:rPr>
          <w:rFonts w:asciiTheme="minorHAnsi" w:eastAsia="Times New Roman" w:hAnsiTheme="minorHAnsi" w:cs="Open Sans"/>
          <w:snapToGrid w:val="0"/>
          <w:kern w:val="0"/>
          <w:lang w:val="nl-NL" w:eastAsia="nl-NL"/>
        </w:rPr>
        <w:t>vaste</w:t>
      </w:r>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bedragen die aan de </w:t>
      </w:r>
      <w:r w:rsidR="00BD29B0">
        <w:rPr>
          <w:rFonts w:asciiTheme="minorHAnsi" w:eastAsia="Times New Roman" w:hAnsiTheme="minorHAnsi" w:cs="Open Sans"/>
          <w:snapToGrid w:val="0"/>
          <w:kern w:val="0"/>
          <w:lang w:val="nl-NL" w:eastAsia="nl-NL"/>
        </w:rPr>
        <w:t>milestones</w:t>
      </w:r>
      <w:r w:rsidR="00BD29B0"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zijn gekoppeld, voor alle partners bindend. Dit wordt bevestigd met de subsidiebeschikking, die door </w:t>
      </w:r>
      <w:r w:rsidR="00BD29B0">
        <w:rPr>
          <w:rFonts w:asciiTheme="minorHAnsi" w:eastAsia="Times New Roman" w:hAnsiTheme="minorHAnsi" w:cs="Open Sans"/>
          <w:snapToGrid w:val="0"/>
          <w:kern w:val="0"/>
          <w:lang w:val="nl-NL" w:eastAsia="nl-NL"/>
        </w:rPr>
        <w:t xml:space="preserve">het SPF-management van het ambtelijk bureau van de EGTS Euregio Maas-Rijn </w:t>
      </w:r>
      <w:r w:rsidRPr="004E3F6E">
        <w:rPr>
          <w:rFonts w:asciiTheme="minorHAnsi" w:eastAsia="Times New Roman" w:hAnsiTheme="minorHAnsi" w:cs="Open Sans"/>
          <w:snapToGrid w:val="0"/>
          <w:kern w:val="0"/>
          <w:lang w:val="nl-NL" w:eastAsia="nl-NL"/>
        </w:rPr>
        <w:t xml:space="preserve"> naar de lead partner wordt gestuurd.</w:t>
      </w:r>
    </w:p>
    <w:p w14:paraId="379BDF8B" w14:textId="21CDC237" w:rsidR="00533345" w:rsidRDefault="00533345">
      <w:pPr>
        <w:suppressAutoHyphens w:val="0"/>
        <w:spacing w:line="276" w:lineRule="auto"/>
        <w:rPr>
          <w:rFonts w:asciiTheme="minorHAnsi" w:eastAsia="Times New Roman" w:hAnsiTheme="minorHAnsi" w:cs="Open Sans"/>
          <w:snapToGrid w:val="0"/>
          <w:kern w:val="0"/>
          <w:sz w:val="16"/>
          <w:szCs w:val="16"/>
          <w:lang w:val="nl-NL" w:eastAsia="nl-NL"/>
        </w:rPr>
      </w:pPr>
      <w:r>
        <w:rPr>
          <w:rFonts w:asciiTheme="minorHAnsi" w:eastAsia="Times New Roman" w:hAnsiTheme="minorHAnsi" w:cs="Open Sans"/>
          <w:snapToGrid w:val="0"/>
          <w:kern w:val="0"/>
          <w:sz w:val="16"/>
          <w:szCs w:val="16"/>
          <w:lang w:val="nl-NL" w:eastAsia="nl-NL"/>
        </w:rPr>
        <w:br w:type="page"/>
      </w:r>
    </w:p>
    <w:p w14:paraId="6DA08681" w14:textId="77777777" w:rsidR="00FB0F84" w:rsidRPr="00FB0F84" w:rsidRDefault="00FB0F84" w:rsidP="00FB0F84">
      <w:pPr>
        <w:suppressAutoHyphens w:val="0"/>
        <w:autoSpaceDN/>
        <w:spacing w:after="0" w:line="240" w:lineRule="auto"/>
        <w:jc w:val="both"/>
        <w:rPr>
          <w:rFonts w:asciiTheme="minorHAnsi" w:eastAsia="Times New Roman" w:hAnsiTheme="minorHAnsi" w:cs="Open Sans"/>
          <w:snapToGrid w:val="0"/>
          <w:kern w:val="0"/>
          <w:sz w:val="16"/>
          <w:szCs w:val="16"/>
          <w:lang w:val="nl-NL" w:eastAsia="nl-NL"/>
        </w:rPr>
      </w:pPr>
    </w:p>
    <w:p w14:paraId="284217EA" w14:textId="3468E813" w:rsidR="004E3F6E" w:rsidRPr="004E3F6E" w:rsidRDefault="004E3F6E" w:rsidP="004E3F6E">
      <w:pPr>
        <w:numPr>
          <w:ilvl w:val="0"/>
          <w:numId w:val="1"/>
        </w:numPr>
        <w:tabs>
          <w:tab w:val="clear" w:pos="720"/>
          <w:tab w:val="num" w:pos="284"/>
        </w:tabs>
        <w:suppressAutoHyphens w:val="0"/>
        <w:autoSpaceDN/>
        <w:spacing w:after="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Als projectpartner verplicht ik me ertoe, </w:t>
      </w:r>
    </w:p>
    <w:p w14:paraId="0A9C3EF5" w14:textId="68B7F77D"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aan de lead partner</w:t>
      </w:r>
      <w:r w:rsidR="00F24E73">
        <w:rPr>
          <w:rFonts w:asciiTheme="minorHAnsi" w:eastAsia="Times New Roman" w:hAnsiTheme="minorHAnsi" w:cs="Open Sans"/>
          <w:kern w:val="0"/>
          <w:lang w:val="nl-NL" w:eastAsia="fr-FR"/>
        </w:rPr>
        <w:t xml:space="preserve"> en de andere projectpartners</w:t>
      </w:r>
      <w:r w:rsidRPr="004E3F6E">
        <w:rPr>
          <w:rFonts w:asciiTheme="minorHAnsi" w:eastAsia="Times New Roman" w:hAnsiTheme="minorHAnsi" w:cs="Open Sans"/>
          <w:kern w:val="0"/>
          <w:lang w:val="nl-NL" w:eastAsia="fr-FR"/>
        </w:rPr>
        <w:t xml:space="preserve">, de </w:t>
      </w:r>
      <w:r w:rsidRPr="004E3F6E">
        <w:rPr>
          <w:rFonts w:asciiTheme="minorHAnsi" w:eastAsia="Times New Roman" w:hAnsiTheme="minorHAnsi" w:cs="Open Sans"/>
          <w:snapToGrid w:val="0"/>
          <w:kern w:val="0"/>
          <w:lang w:val="nl-NL" w:eastAsia="nl-NL"/>
        </w:rPr>
        <w:t xml:space="preserve">bevoegde instanties en personen </w:t>
      </w:r>
      <w:r w:rsidRPr="004E3F6E">
        <w:rPr>
          <w:rFonts w:asciiTheme="minorHAnsi" w:eastAsia="Times New Roman" w:hAnsiTheme="minorHAnsi" w:cs="Open Sans"/>
          <w:kern w:val="0"/>
          <w:lang w:val="nl-NL" w:eastAsia="fr-FR"/>
        </w:rPr>
        <w:t xml:space="preserve">vóór het einde van het </w:t>
      </w:r>
      <w:r w:rsidR="007435EE">
        <w:rPr>
          <w:rFonts w:asciiTheme="minorHAnsi" w:eastAsia="Times New Roman" w:hAnsiTheme="minorHAnsi" w:cs="Open Sans"/>
          <w:kern w:val="0"/>
          <w:lang w:val="nl-NL" w:eastAsia="fr-FR"/>
        </w:rPr>
        <w:t xml:space="preserve">Small </w:t>
      </w:r>
      <w:r w:rsidRPr="004E3F6E">
        <w:rPr>
          <w:rFonts w:asciiTheme="minorHAnsi" w:eastAsia="Times New Roman" w:hAnsiTheme="minorHAnsi" w:cs="Open Sans"/>
          <w:kern w:val="0"/>
          <w:lang w:val="nl-NL" w:eastAsia="fr-FR"/>
        </w:rPr>
        <w:t xml:space="preserve">project </w:t>
      </w:r>
      <w:r w:rsidRPr="004E3F6E">
        <w:rPr>
          <w:rFonts w:asciiTheme="minorHAnsi" w:eastAsia="Times New Roman" w:hAnsiTheme="minorHAnsi" w:cs="Open Sans"/>
          <w:snapToGrid w:val="0"/>
          <w:kern w:val="0"/>
          <w:lang w:val="nl-NL" w:eastAsia="nl-NL"/>
        </w:rPr>
        <w:t xml:space="preserve">de </w:t>
      </w:r>
      <w:r w:rsidRPr="004E3F6E">
        <w:rPr>
          <w:rFonts w:asciiTheme="minorHAnsi" w:eastAsia="Times New Roman" w:hAnsiTheme="minorHAnsi" w:cs="Open Sans"/>
          <w:kern w:val="0"/>
          <w:lang w:val="nl-NL" w:eastAsia="fr-FR"/>
        </w:rPr>
        <w:t xml:space="preserve">informatie voor te leggen die nodig is voor het verzamelen van de bewijzen van uitvoering </w:t>
      </w:r>
      <w:proofErr w:type="gramStart"/>
      <w:r w:rsidRPr="004E3F6E">
        <w:rPr>
          <w:rFonts w:asciiTheme="minorHAnsi" w:eastAsia="Times New Roman" w:hAnsiTheme="minorHAnsi" w:cs="Open Sans"/>
          <w:kern w:val="0"/>
          <w:lang w:val="nl-NL" w:eastAsia="fr-FR"/>
        </w:rPr>
        <w:t>alsmede</w:t>
      </w:r>
      <w:proofErr w:type="gramEnd"/>
      <w:r w:rsidRPr="004E3F6E">
        <w:rPr>
          <w:rFonts w:asciiTheme="minorHAnsi" w:eastAsia="Times New Roman" w:hAnsiTheme="minorHAnsi" w:cs="Open Sans"/>
          <w:kern w:val="0"/>
          <w:lang w:val="nl-NL" w:eastAsia="fr-FR"/>
        </w:rPr>
        <w:t xml:space="preserve"> voor opstellen van het eindverslag</w:t>
      </w:r>
      <w:r w:rsidR="0027754C">
        <w:rPr>
          <w:rFonts w:asciiTheme="minorHAnsi" w:eastAsia="Times New Roman" w:hAnsiTheme="minorHAnsi" w:cs="Open Sans"/>
          <w:kern w:val="0"/>
          <w:lang w:val="nl-NL" w:eastAsia="fr-FR"/>
        </w:rPr>
        <w:t>;</w:t>
      </w:r>
    </w:p>
    <w:p w14:paraId="2727F367" w14:textId="50CF9EF0"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 xml:space="preserve">de project-gerelateerde gegevens te verstrekken die nodig zijn om de resultaten en de impact van het </w:t>
      </w:r>
      <w:r w:rsidR="006B3258">
        <w:rPr>
          <w:rFonts w:asciiTheme="minorHAnsi" w:eastAsia="Times New Roman" w:hAnsiTheme="minorHAnsi" w:cs="Open Sans"/>
          <w:kern w:val="0"/>
          <w:lang w:val="nl-NL" w:eastAsia="fr-FR"/>
        </w:rPr>
        <w:t>Small project</w:t>
      </w:r>
      <w:r w:rsidR="006B3258" w:rsidRPr="004E3F6E">
        <w:rPr>
          <w:rFonts w:asciiTheme="minorHAnsi" w:eastAsia="Times New Roman" w:hAnsiTheme="minorHAnsi" w:cs="Open Sans"/>
          <w:kern w:val="0"/>
          <w:lang w:val="nl-NL" w:eastAsia="fr-FR"/>
        </w:rPr>
        <w:t xml:space="preserve"> </w:t>
      </w:r>
      <w:r w:rsidRPr="004E3F6E">
        <w:rPr>
          <w:rFonts w:asciiTheme="minorHAnsi" w:eastAsia="Times New Roman" w:hAnsiTheme="minorHAnsi" w:cs="Open Sans"/>
          <w:kern w:val="0"/>
          <w:lang w:val="nl-NL" w:eastAsia="fr-FR"/>
        </w:rPr>
        <w:t>aan te tonen;</w:t>
      </w:r>
    </w:p>
    <w:p w14:paraId="42B18B50" w14:textId="77777777" w:rsidR="004E3F6E" w:rsidRPr="004E3F6E" w:rsidRDefault="004E3F6E" w:rsidP="00A12DF7">
      <w:pPr>
        <w:numPr>
          <w:ilvl w:val="0"/>
          <w:numId w:val="2"/>
        </w:numPr>
        <w:suppressAutoHyphens w:val="0"/>
        <w:autoSpaceDN/>
        <w:spacing w:after="120" w:line="240" w:lineRule="auto"/>
        <w:ind w:left="567" w:hanging="283"/>
        <w:jc w:val="both"/>
        <w:rPr>
          <w:rFonts w:asciiTheme="minorHAnsi" w:eastAsia="Times New Roman" w:hAnsiTheme="minorHAnsi" w:cs="Open Sans"/>
          <w:kern w:val="0"/>
          <w:lang w:val="nl-NL" w:eastAsia="fr-FR"/>
        </w:rPr>
      </w:pPr>
      <w:r w:rsidRPr="004E3F6E">
        <w:rPr>
          <w:rFonts w:asciiTheme="minorHAnsi" w:eastAsia="Times New Roman" w:hAnsiTheme="minorHAnsi" w:cs="Open Sans"/>
          <w:kern w:val="0"/>
          <w:lang w:val="nl-NL" w:eastAsia="fr-FR"/>
        </w:rPr>
        <w:t>de lead partner onmiddellijk te informeren als blijkt dat het in het aanvraagformulier beschreven subsidiedoel niet kan worden bereikt of niet kan worden bereikt met de goedgekeurde financiering.</w:t>
      </w:r>
    </w:p>
    <w:p w14:paraId="303A4E2F" w14:textId="444A67C6" w:rsidR="004E3F6E" w:rsidRPr="004E3F6E" w:rsidRDefault="004E3F6E" w:rsidP="004E3F6E">
      <w:pPr>
        <w:numPr>
          <w:ilvl w:val="0"/>
          <w:numId w:val="1"/>
        </w:numPr>
        <w:tabs>
          <w:tab w:val="clear" w:pos="720"/>
          <w:tab w:val="num" w:pos="284"/>
        </w:tabs>
        <w:suppressAutoHyphens w:val="0"/>
        <w:autoSpaceDN/>
        <w:spacing w:after="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neem ter kennisgeving aan dat de lead partner binnen 15 werkdagen na ontvangst van de betaling door </w:t>
      </w:r>
      <w:r w:rsidR="0027754C">
        <w:rPr>
          <w:rFonts w:asciiTheme="minorHAnsi" w:eastAsia="Times New Roman" w:hAnsiTheme="minorHAnsi" w:cs="Open Sans"/>
          <w:snapToGrid w:val="0"/>
          <w:kern w:val="0"/>
          <w:lang w:val="nl-NL" w:eastAsia="nl-NL"/>
        </w:rPr>
        <w:t xml:space="preserve">de </w:t>
      </w:r>
      <w:r w:rsidR="00343148">
        <w:rPr>
          <w:rFonts w:asciiTheme="minorHAnsi" w:eastAsia="Times New Roman" w:hAnsiTheme="minorHAnsi" w:cs="Open Sans"/>
          <w:snapToGrid w:val="0"/>
          <w:kern w:val="0"/>
          <w:lang w:val="nl-NL" w:eastAsia="nl-NL"/>
        </w:rPr>
        <w:t xml:space="preserve">EGTS </w:t>
      </w:r>
      <w:r w:rsidRPr="004E3F6E">
        <w:rPr>
          <w:rFonts w:asciiTheme="minorHAnsi" w:eastAsia="Times New Roman" w:hAnsiTheme="minorHAnsi" w:cs="Open Sans"/>
          <w:snapToGrid w:val="0"/>
          <w:kern w:val="0"/>
          <w:lang w:val="nl-NL" w:eastAsia="nl-NL"/>
        </w:rPr>
        <w:t xml:space="preserve">Euregio Maas-Rijn en na ontvangst van het overzicht van de toegekende subsidiebedragen per partner, de aan mij verschuldigde EFRO-subsidie zal overmaken. En ik verbind mij ertoe ten onrechte ontvangen subsidies onverwijld, doch uiterlijk binnen 15 werkdagen na het verzoek daartoe, aan de lead partner terug te betalen. </w:t>
      </w:r>
    </w:p>
    <w:p w14:paraId="0111EF83" w14:textId="30D8CFD5" w:rsidR="004E3F6E" w:rsidRPr="004E3F6E" w:rsidRDefault="004E3F6E" w:rsidP="00533345">
      <w:pPr>
        <w:suppressAutoHyphens w:val="0"/>
        <w:autoSpaceDN/>
        <w:spacing w:after="120" w:line="240" w:lineRule="auto"/>
        <w:ind w:left="284"/>
        <w:jc w:val="both"/>
        <w:rPr>
          <w:rFonts w:asciiTheme="minorHAnsi" w:eastAsia="Times New Roman" w:hAnsiTheme="minorHAnsi" w:cs="Open Sans"/>
          <w:i/>
          <w:iCs/>
          <w:snapToGrid w:val="0"/>
          <w:w w:val="110"/>
          <w:kern w:val="0"/>
          <w:lang w:val="nl-NL" w:eastAsia="fr-FR"/>
        </w:rPr>
      </w:pPr>
      <w:r w:rsidRPr="004E3F6E">
        <w:rPr>
          <w:rFonts w:asciiTheme="minorHAnsi" w:eastAsia="Times New Roman" w:hAnsiTheme="minorHAnsi" w:cs="Open Sans"/>
          <w:i/>
          <w:iCs/>
          <w:snapToGrid w:val="0"/>
          <w:w w:val="110"/>
          <w:kern w:val="0"/>
          <w:lang w:val="nl-NL" w:eastAsia="fr-FR"/>
        </w:rPr>
        <w:t xml:space="preserve">De lead partner zorgt ervoor dat alle ten onrechte ontvangen bedragen onmiddellijk aan </w:t>
      </w:r>
      <w:r w:rsidR="0027754C">
        <w:rPr>
          <w:rFonts w:asciiTheme="minorHAnsi" w:eastAsia="Times New Roman" w:hAnsiTheme="minorHAnsi" w:cs="Open Sans"/>
          <w:snapToGrid w:val="0"/>
          <w:kern w:val="0"/>
          <w:lang w:val="nl-NL" w:eastAsia="nl-NL"/>
        </w:rPr>
        <w:t xml:space="preserve">de </w:t>
      </w:r>
      <w:r w:rsidR="00C8453A">
        <w:rPr>
          <w:rFonts w:asciiTheme="minorHAnsi" w:eastAsia="Times New Roman" w:hAnsiTheme="minorHAnsi" w:cs="Open Sans"/>
          <w:snapToGrid w:val="0"/>
          <w:kern w:val="0"/>
          <w:lang w:val="nl-NL" w:eastAsia="nl-NL"/>
        </w:rPr>
        <w:t xml:space="preserve">EGTS </w:t>
      </w:r>
      <w:r w:rsidRPr="004E3F6E">
        <w:rPr>
          <w:rFonts w:asciiTheme="minorHAnsi" w:eastAsia="Times New Roman" w:hAnsiTheme="minorHAnsi" w:cs="Open Sans"/>
          <w:i/>
          <w:iCs/>
          <w:snapToGrid w:val="0"/>
          <w:w w:val="110"/>
          <w:kern w:val="0"/>
          <w:lang w:val="nl-NL" w:eastAsia="fr-FR"/>
        </w:rPr>
        <w:t xml:space="preserve">Euregio Maas-Rijn, de verantwoordelijke organisatie voor het </w:t>
      </w:r>
      <w:r w:rsidR="003F71DD" w:rsidRPr="003F71DD">
        <w:rPr>
          <w:rFonts w:asciiTheme="minorHAnsi" w:hAnsiTheme="minorHAnsi" w:cs="Open Sans"/>
          <w:lang w:val="nl-NL"/>
        </w:rPr>
        <w:t xml:space="preserve">Small Project Fund „People </w:t>
      </w:r>
      <w:proofErr w:type="spellStart"/>
      <w:r w:rsidR="003F71DD" w:rsidRPr="003F71DD">
        <w:rPr>
          <w:rFonts w:asciiTheme="minorHAnsi" w:hAnsiTheme="minorHAnsi" w:cs="Open Sans"/>
          <w:lang w:val="nl-NL"/>
        </w:rPr>
        <w:t>to</w:t>
      </w:r>
      <w:proofErr w:type="spellEnd"/>
      <w:r w:rsidR="003F71DD" w:rsidRPr="003F71DD">
        <w:rPr>
          <w:rFonts w:asciiTheme="minorHAnsi" w:hAnsiTheme="minorHAnsi" w:cs="Open Sans"/>
          <w:lang w:val="nl-NL"/>
        </w:rPr>
        <w:t xml:space="preserve"> People“ Interreg Maas-Rhein (NL-BE-DE)</w:t>
      </w:r>
      <w:r w:rsidR="0027754C">
        <w:rPr>
          <w:rFonts w:asciiTheme="minorHAnsi" w:hAnsiTheme="minorHAnsi" w:cs="Open Sans"/>
          <w:lang w:val="nl-NL"/>
        </w:rPr>
        <w:t xml:space="preserve"> </w:t>
      </w:r>
      <w:r w:rsidRPr="004E3F6E">
        <w:rPr>
          <w:rFonts w:asciiTheme="minorHAnsi" w:eastAsia="Times New Roman" w:hAnsiTheme="minorHAnsi" w:cs="Open Sans"/>
          <w:i/>
          <w:iCs/>
          <w:snapToGrid w:val="0"/>
          <w:w w:val="110"/>
          <w:kern w:val="0"/>
          <w:lang w:val="nl-NL" w:eastAsia="fr-FR"/>
        </w:rPr>
        <w:t>worden terugbetaald.</w:t>
      </w:r>
    </w:p>
    <w:p w14:paraId="262DBA49" w14:textId="08A9E6D7" w:rsidR="004E3F6E" w:rsidRPr="00533345" w:rsidRDefault="004E3F6E" w:rsidP="00533345">
      <w:pPr>
        <w:numPr>
          <w:ilvl w:val="0"/>
          <w:numId w:val="1"/>
        </w:numPr>
        <w:tabs>
          <w:tab w:val="clear" w:pos="720"/>
          <w:tab w:val="num" w:pos="284"/>
        </w:tabs>
        <w:suppressAutoHyphens w:val="0"/>
        <w:autoSpaceDN/>
        <w:spacing w:after="12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alle documenten en belegstukken in verband met dit subsidieproject als originele stukken, als gewaarmerkte kopie van het origineel of op algemeen erkende gegevensdragers (tot de in de subsidiebeschikking vermelde datum) te bewaren </w:t>
      </w:r>
      <w:r w:rsidRPr="004E3F6E">
        <w:rPr>
          <w:rFonts w:asciiTheme="minorHAnsi" w:eastAsia="Times New Roman" w:hAnsiTheme="minorHAnsi" w:cs="Open Sans"/>
          <w:snapToGrid w:val="0"/>
          <w:kern w:val="0"/>
          <w:lang w:val="nl-BE" w:eastAsia="nl-NL"/>
        </w:rPr>
        <w:t>en</w:t>
      </w:r>
      <w:r w:rsidRPr="004E3F6E">
        <w:rPr>
          <w:rFonts w:asciiTheme="minorHAnsi" w:eastAsia="Times New Roman" w:hAnsiTheme="minorHAnsi" w:cs="Open Sans"/>
          <w:snapToGrid w:val="0"/>
          <w:kern w:val="0"/>
          <w:lang w:val="nl-NL" w:eastAsia="nl-NL"/>
        </w:rPr>
        <w:t xml:space="preserve"> alle technische, administratieve en financiële controles, op basis van documenten en/of controles ter plaatse, door elke instantie die daartoe door het </w:t>
      </w:r>
      <w:r w:rsidR="00C56FB9">
        <w:rPr>
          <w:rFonts w:asciiTheme="minorHAnsi" w:eastAsia="Times New Roman" w:hAnsiTheme="minorHAnsi" w:cs="Open Sans"/>
          <w:snapToGrid w:val="0"/>
          <w:kern w:val="0"/>
          <w:lang w:val="nl-NL" w:eastAsia="nl-NL"/>
        </w:rPr>
        <w:t xml:space="preserve">SPF-management van het ambtelijk bureau van </w:t>
      </w:r>
      <w:r w:rsidR="0027754C">
        <w:rPr>
          <w:rFonts w:asciiTheme="minorHAnsi" w:eastAsia="Times New Roman" w:hAnsiTheme="minorHAnsi" w:cs="Open Sans"/>
          <w:snapToGrid w:val="0"/>
          <w:kern w:val="0"/>
          <w:lang w:val="nl-NL" w:eastAsia="nl-NL"/>
        </w:rPr>
        <w:t xml:space="preserve">de </w:t>
      </w:r>
      <w:r w:rsidR="00C56FB9">
        <w:rPr>
          <w:rFonts w:asciiTheme="minorHAnsi" w:eastAsia="Times New Roman" w:hAnsiTheme="minorHAnsi" w:cs="Open Sans"/>
          <w:snapToGrid w:val="0"/>
          <w:kern w:val="0"/>
          <w:lang w:val="nl-NL" w:eastAsia="nl-NL"/>
        </w:rPr>
        <w:t>EGTS Euregio Maas-Rijn</w:t>
      </w:r>
      <w:r w:rsidRPr="004E3F6E">
        <w:rPr>
          <w:rFonts w:asciiTheme="minorHAnsi" w:eastAsia="Times New Roman" w:hAnsiTheme="minorHAnsi" w:cs="Open Sans"/>
          <w:snapToGrid w:val="0"/>
          <w:kern w:val="0"/>
          <w:lang w:val="nl-NL" w:eastAsia="nl-NL"/>
        </w:rPr>
        <w:t xml:space="preserve">/ het Samenwerkingsprogramma Interreg Maas-Rijn </w:t>
      </w:r>
      <w:r w:rsidR="0036485B">
        <w:rPr>
          <w:rFonts w:asciiTheme="minorHAnsi" w:eastAsia="Times New Roman" w:hAnsiTheme="minorHAnsi" w:cs="Open Sans"/>
          <w:snapToGrid w:val="0"/>
          <w:kern w:val="0"/>
          <w:lang w:val="nl-NL" w:eastAsia="nl-NL"/>
        </w:rPr>
        <w:t xml:space="preserve">(NL-BE-DE) </w:t>
      </w:r>
      <w:r w:rsidRPr="004E3F6E">
        <w:rPr>
          <w:rFonts w:asciiTheme="minorHAnsi" w:eastAsia="Times New Roman" w:hAnsiTheme="minorHAnsi" w:cs="Open Sans"/>
          <w:snapToGrid w:val="0"/>
          <w:kern w:val="0"/>
          <w:lang w:val="nl-NL" w:eastAsia="nl-NL"/>
        </w:rPr>
        <w:t>is gemachtigd, te aanvaarden.</w:t>
      </w:r>
    </w:p>
    <w:p w14:paraId="43504000" w14:textId="77777777" w:rsidR="004E3F6E" w:rsidRPr="004E3F6E" w:rsidRDefault="004E3F6E" w:rsidP="008773DB">
      <w:pPr>
        <w:numPr>
          <w:ilvl w:val="0"/>
          <w:numId w:val="1"/>
        </w:numPr>
        <w:tabs>
          <w:tab w:val="clear" w:pos="720"/>
          <w:tab w:val="num" w:pos="284"/>
        </w:tabs>
        <w:suppressAutoHyphens w:val="0"/>
        <w:autoSpaceDN/>
        <w:spacing w:after="120" w:line="240" w:lineRule="auto"/>
        <w:ind w:left="284"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verbind mij ertoe om de toegekende middelen als ‘goede huisvader’ te beheren en de regels met betrekking tot openbare aanbestedingen (</w:t>
      </w:r>
      <w:r w:rsidRPr="008773DB">
        <w:rPr>
          <w:rFonts w:asciiTheme="minorHAnsi" w:eastAsia="Times New Roman" w:hAnsiTheme="minorHAnsi" w:cs="Open Sans"/>
          <w:i/>
          <w:iCs/>
          <w:snapToGrid w:val="0"/>
          <w:kern w:val="0"/>
          <w:lang w:val="nl-NL" w:eastAsia="nl-NL"/>
        </w:rPr>
        <w:t>interne, nationale, Europese en eventuele programmaspecifieke regels</w:t>
      </w:r>
      <w:r w:rsidRPr="004E3F6E">
        <w:rPr>
          <w:rFonts w:asciiTheme="minorHAnsi" w:eastAsia="Times New Roman" w:hAnsiTheme="minorHAnsi" w:cs="Open Sans"/>
          <w:snapToGrid w:val="0"/>
          <w:kern w:val="0"/>
          <w:lang w:val="nl-NL" w:eastAsia="nl-NL"/>
        </w:rPr>
        <w:t>) na te leven.</w:t>
      </w:r>
    </w:p>
    <w:p w14:paraId="2DA56D75" w14:textId="00AFE106"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om de Europese regelgeving met betrekking tot voorlichting en publiciteit ten aanzien van Europese cofinanciering </w:t>
      </w:r>
      <w:proofErr w:type="gramStart"/>
      <w:r w:rsidRPr="004E3F6E">
        <w:rPr>
          <w:rFonts w:asciiTheme="minorHAnsi" w:eastAsia="Times New Roman" w:hAnsiTheme="minorHAnsi" w:cs="Open Sans"/>
          <w:snapToGrid w:val="0"/>
          <w:kern w:val="0"/>
          <w:lang w:val="nl-NL" w:eastAsia="nl-NL"/>
        </w:rPr>
        <w:t>conform</w:t>
      </w:r>
      <w:proofErr w:type="gramEnd"/>
      <w:r w:rsidRPr="004E3F6E">
        <w:rPr>
          <w:rFonts w:asciiTheme="minorHAnsi" w:eastAsia="Times New Roman" w:hAnsiTheme="minorHAnsi" w:cs="Open Sans"/>
          <w:snapToGrid w:val="0"/>
          <w:kern w:val="0"/>
          <w:lang w:val="nl-NL" w:eastAsia="nl-NL"/>
        </w:rPr>
        <w:t xml:space="preserve"> het handboek </w:t>
      </w:r>
      <w:r w:rsidR="00A67917">
        <w:rPr>
          <w:rFonts w:asciiTheme="minorHAnsi" w:eastAsia="Times New Roman" w:hAnsiTheme="minorHAnsi" w:cs="Open Sans"/>
          <w:snapToGrid w:val="0"/>
          <w:kern w:val="0"/>
          <w:lang w:val="nl-NL" w:eastAsia="nl-NL"/>
        </w:rPr>
        <w:t>“</w:t>
      </w:r>
      <w:r w:rsidRPr="004E3F6E">
        <w:rPr>
          <w:rFonts w:asciiTheme="minorHAnsi" w:eastAsia="Times New Roman" w:hAnsiTheme="minorHAnsi" w:cs="Open Sans"/>
          <w:snapToGrid w:val="0"/>
          <w:kern w:val="0"/>
          <w:lang w:val="nl-NL" w:eastAsia="nl-NL"/>
        </w:rPr>
        <w:t xml:space="preserve">Communicatie </w:t>
      </w:r>
      <w:r w:rsidR="00A67917">
        <w:rPr>
          <w:rFonts w:asciiTheme="minorHAnsi" w:eastAsia="Times New Roman" w:hAnsiTheme="minorHAnsi" w:cs="Open Sans"/>
          <w:snapToGrid w:val="0"/>
          <w:kern w:val="0"/>
          <w:lang w:val="nl-NL" w:eastAsia="nl-NL"/>
        </w:rPr>
        <w:t xml:space="preserve">binnen het Small Project Fund” </w:t>
      </w:r>
      <w:r w:rsidRPr="004E3F6E">
        <w:rPr>
          <w:rFonts w:asciiTheme="minorHAnsi" w:eastAsia="Times New Roman" w:hAnsiTheme="minorHAnsi" w:cs="Open Sans"/>
          <w:snapToGrid w:val="0"/>
          <w:kern w:val="0"/>
          <w:lang w:val="nl-NL" w:eastAsia="nl-NL"/>
        </w:rPr>
        <w:t>na te leven.</w:t>
      </w:r>
    </w:p>
    <w:p w14:paraId="3E64E4DD" w14:textId="379F2A15"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verbind mij ertoe om het communautaire beleid </w:t>
      </w:r>
      <w:proofErr w:type="gramStart"/>
      <w:r w:rsidRPr="004E3F6E">
        <w:rPr>
          <w:rFonts w:asciiTheme="minorHAnsi" w:eastAsia="Times New Roman" w:hAnsiTheme="minorHAnsi" w:cs="Open Sans"/>
          <w:snapToGrid w:val="0"/>
          <w:kern w:val="0"/>
          <w:lang w:val="nl-NL" w:eastAsia="nl-NL"/>
        </w:rPr>
        <w:t>inzake</w:t>
      </w:r>
      <w:proofErr w:type="gramEnd"/>
      <w:r w:rsidRPr="004E3F6E">
        <w:rPr>
          <w:rFonts w:asciiTheme="minorHAnsi" w:eastAsia="Times New Roman" w:hAnsiTheme="minorHAnsi" w:cs="Open Sans"/>
          <w:snapToGrid w:val="0"/>
          <w:kern w:val="0"/>
          <w:lang w:val="nl-NL" w:eastAsia="nl-NL"/>
        </w:rPr>
        <w:t xml:space="preserve"> milieu en duurzame ontwikkeling</w:t>
      </w:r>
      <w:r w:rsidR="00D1366C">
        <w:rPr>
          <w:rFonts w:asciiTheme="minorHAnsi" w:eastAsia="Times New Roman" w:hAnsiTheme="minorHAnsi" w:cs="Open Sans"/>
          <w:snapToGrid w:val="0"/>
          <w:kern w:val="0"/>
          <w:lang w:val="nl-NL" w:eastAsia="nl-NL"/>
        </w:rPr>
        <w:t>,</w:t>
      </w:r>
      <w:r w:rsidR="00D1366C" w:rsidRPr="00D1366C">
        <w:rPr>
          <w:rFonts w:asciiTheme="minorHAnsi" w:hAnsiTheme="minorHAnsi" w:cs="Open Sans"/>
          <w:lang w:val="nl-NL"/>
        </w:rPr>
        <w:t xml:space="preserve">gendergelijkheid en non-discriminatie </w:t>
      </w:r>
      <w:r w:rsidRPr="004E3F6E">
        <w:rPr>
          <w:rFonts w:asciiTheme="minorHAnsi" w:eastAsia="Times New Roman" w:hAnsiTheme="minorHAnsi" w:cs="Open Sans"/>
          <w:snapToGrid w:val="0"/>
          <w:kern w:val="0"/>
          <w:lang w:val="nl-NL" w:eastAsia="nl-NL"/>
        </w:rPr>
        <w:t xml:space="preserve"> na te leven.</w:t>
      </w:r>
    </w:p>
    <w:p w14:paraId="3FACD770" w14:textId="685EACC1"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bevestig dat er geen uitgaven in verband met bovengenoemd</w:t>
      </w:r>
      <w:r w:rsidR="00563947">
        <w:rPr>
          <w:rFonts w:asciiTheme="minorHAnsi" w:eastAsia="Times New Roman" w:hAnsiTheme="minorHAnsi" w:cs="Open Sans"/>
          <w:snapToGrid w:val="0"/>
          <w:kern w:val="0"/>
          <w:lang w:val="nl-NL" w:eastAsia="nl-NL"/>
        </w:rPr>
        <w:t xml:space="preserve"> Small</w:t>
      </w:r>
      <w:r w:rsidRPr="004E3F6E">
        <w:rPr>
          <w:rFonts w:asciiTheme="minorHAnsi" w:eastAsia="Times New Roman" w:hAnsiTheme="minorHAnsi" w:cs="Open Sans"/>
          <w:snapToGrid w:val="0"/>
          <w:kern w:val="0"/>
          <w:lang w:val="nl-NL" w:eastAsia="nl-NL"/>
        </w:rPr>
        <w:t xml:space="preserve"> project zijn, worden of zullen worden gefinancierd door enig ander door de EU gefinancierd programma.</w:t>
      </w:r>
    </w:p>
    <w:p w14:paraId="64D1C5C4" w14:textId="77777777"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verklaar dat de beschikbaar gestelde financiering niet wordt en niet zal worden gebruikt in het kader van andere Europese projecten.</w:t>
      </w:r>
    </w:p>
    <w:p w14:paraId="5E9CE77D" w14:textId="77777777"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verklaar dat de financiering van het goedgekeurde totaalbudget verzekerd is, wat betekent, dat – naast de voorziene EU-subsidie – de financiering met eventuele cofinanciering(en) en toegedeelde eigen middelen geheel ondervangen wordt. </w:t>
      </w:r>
    </w:p>
    <w:p w14:paraId="446986D8" w14:textId="77777777" w:rsidR="004E3F6E" w:rsidRPr="004E3F6E" w:rsidRDefault="004E3F6E" w:rsidP="004E3F6E">
      <w:pPr>
        <w:numPr>
          <w:ilvl w:val="0"/>
          <w:numId w:val="1"/>
        </w:numPr>
        <w:tabs>
          <w:tab w:val="clear" w:pos="720"/>
          <w:tab w:val="left" w:pos="284"/>
        </w:tabs>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Hierbij verklaar ik dat "</w:t>
      </w:r>
      <w:r w:rsidRPr="00533345">
        <w:rPr>
          <w:rFonts w:asciiTheme="minorHAnsi" w:eastAsia="Times New Roman" w:hAnsiTheme="minorHAnsi" w:cs="Open Sans"/>
          <w:i/>
          <w:iCs/>
          <w:snapToGrid w:val="0"/>
          <w:kern w:val="0"/>
          <w:highlight w:val="lightGray"/>
          <w:lang w:val="nl-NL" w:eastAsia="nl-NL"/>
        </w:rPr>
        <w:t>naam van de projectpartner</w:t>
      </w:r>
      <w:r w:rsidRPr="004E3F6E">
        <w:rPr>
          <w:rFonts w:asciiTheme="minorHAnsi" w:eastAsia="Times New Roman" w:hAnsiTheme="minorHAnsi" w:cs="Open Sans"/>
          <w:snapToGrid w:val="0"/>
          <w:kern w:val="0"/>
          <w:lang w:val="nl-NL" w:eastAsia="nl-NL"/>
        </w:rPr>
        <w:t>" niet in een faillissementsprocedure verwikkeld is, volledige rechtsbevoegdheid bezit, financieel gezond is en dat zijn oprichting en activiteiten in overeenstemming zijn met de desbetreffende nationale wetgeving.</w:t>
      </w:r>
    </w:p>
    <w:p w14:paraId="4FA93087" w14:textId="028D05D6" w:rsidR="00971C81" w:rsidRPr="00971C81" w:rsidRDefault="004E3F6E" w:rsidP="008B78B3">
      <w:pPr>
        <w:numPr>
          <w:ilvl w:val="0"/>
          <w:numId w:val="1"/>
        </w:numPr>
        <w:tabs>
          <w:tab w:val="clear" w:pos="720"/>
          <w:tab w:val="left" w:pos="284"/>
        </w:tabs>
        <w:suppressAutoHyphens w:val="0"/>
        <w:autoSpaceDN/>
        <w:spacing w:after="120" w:line="240" w:lineRule="auto"/>
        <w:ind w:left="284"/>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Ik verklaar dat de organisatie die ik vertegenwoordig, aan de fiscale en sociale regelgeving voldoet.</w:t>
      </w:r>
      <w:r w:rsidR="00971C81" w:rsidRPr="00971C81">
        <w:rPr>
          <w:rFonts w:asciiTheme="minorHAnsi" w:eastAsia="Times New Roman" w:hAnsiTheme="minorHAnsi" w:cs="Open Sans"/>
          <w:snapToGrid w:val="0"/>
          <w:kern w:val="0"/>
          <w:lang w:val="nl-NL" w:eastAsia="nl-NL"/>
        </w:rPr>
        <w:br w:type="page"/>
      </w:r>
    </w:p>
    <w:p w14:paraId="7547D661" w14:textId="77777777" w:rsidR="004E3F6E" w:rsidRPr="008B78B3" w:rsidRDefault="004E3F6E" w:rsidP="008B78B3">
      <w:pPr>
        <w:suppressAutoHyphens w:val="0"/>
        <w:autoSpaceDN/>
        <w:spacing w:after="0" w:line="240" w:lineRule="auto"/>
        <w:jc w:val="both"/>
        <w:rPr>
          <w:rFonts w:asciiTheme="minorHAnsi" w:eastAsia="Times New Roman" w:hAnsiTheme="minorHAnsi" w:cs="Open Sans"/>
          <w:snapToGrid w:val="0"/>
          <w:kern w:val="0"/>
          <w:sz w:val="16"/>
          <w:szCs w:val="16"/>
          <w:lang w:val="nl-NL" w:eastAsia="nl-NL"/>
        </w:rPr>
      </w:pPr>
    </w:p>
    <w:p w14:paraId="484DE581" w14:textId="7981D235"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heb kennisgenomen van de gegevensbeschermingsverklaring van </w:t>
      </w:r>
      <w:r w:rsidR="0027754C">
        <w:rPr>
          <w:rFonts w:asciiTheme="minorHAnsi" w:eastAsia="Times New Roman" w:hAnsiTheme="minorHAnsi" w:cs="Open Sans"/>
          <w:snapToGrid w:val="0"/>
          <w:kern w:val="0"/>
          <w:lang w:val="nl-NL" w:eastAsia="nl-NL"/>
        </w:rPr>
        <w:t xml:space="preserve">de </w:t>
      </w:r>
      <w:r w:rsidR="003E3133">
        <w:rPr>
          <w:rFonts w:asciiTheme="minorHAnsi" w:eastAsia="Times New Roman" w:hAnsiTheme="minorHAnsi" w:cs="Open Sans"/>
          <w:snapToGrid w:val="0"/>
          <w:kern w:val="0"/>
          <w:lang w:val="nl-NL" w:eastAsia="nl-NL"/>
        </w:rPr>
        <w:t>EGTS</w:t>
      </w:r>
      <w:r w:rsidR="003E3133"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Euregio Maas-Rijn en ga akkoord met de verwerking, verzameling en opslag van mijn persoonlijke gegevens door </w:t>
      </w:r>
      <w:r w:rsidR="0027754C">
        <w:rPr>
          <w:rFonts w:asciiTheme="minorHAnsi" w:eastAsia="Times New Roman" w:hAnsiTheme="minorHAnsi" w:cs="Open Sans"/>
          <w:snapToGrid w:val="0"/>
          <w:kern w:val="0"/>
          <w:lang w:val="nl-NL" w:eastAsia="nl-NL"/>
        </w:rPr>
        <w:t xml:space="preserve">de </w:t>
      </w:r>
      <w:r w:rsidR="003E3133">
        <w:rPr>
          <w:rFonts w:asciiTheme="minorHAnsi" w:eastAsia="Times New Roman" w:hAnsiTheme="minorHAnsi" w:cs="Open Sans"/>
          <w:snapToGrid w:val="0"/>
          <w:kern w:val="0"/>
          <w:lang w:val="nl-NL" w:eastAsia="nl-NL"/>
        </w:rPr>
        <w:t>EGTS</w:t>
      </w:r>
      <w:r w:rsidR="003E3133"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Euregio Maas-Rijn en haar partnerregio's in het kader van </w:t>
      </w:r>
      <w:r w:rsidR="00352FD7">
        <w:rPr>
          <w:rFonts w:asciiTheme="minorHAnsi" w:eastAsia="Times New Roman" w:hAnsiTheme="minorHAnsi" w:cs="Open Sans"/>
          <w:snapToGrid w:val="0"/>
          <w:kern w:val="0"/>
          <w:lang w:val="nl-NL" w:eastAsia="nl-NL"/>
        </w:rPr>
        <w:t>Small projects</w:t>
      </w:r>
      <w:r w:rsidR="00055669">
        <w:rPr>
          <w:rFonts w:asciiTheme="minorHAnsi" w:eastAsia="Times New Roman" w:hAnsiTheme="minorHAnsi" w:cs="Open Sans"/>
          <w:snapToGrid w:val="0"/>
          <w:kern w:val="0"/>
          <w:lang w:val="nl-NL" w:eastAsia="nl-NL"/>
        </w:rPr>
        <w:t xml:space="preserve"> “MAXI”</w:t>
      </w:r>
      <w:r w:rsidRPr="004E3F6E">
        <w:rPr>
          <w:rFonts w:asciiTheme="minorHAnsi" w:eastAsia="Times New Roman" w:hAnsiTheme="minorHAnsi" w:cs="Open Sans"/>
          <w:snapToGrid w:val="0"/>
          <w:kern w:val="0"/>
          <w:lang w:val="nl-NL" w:eastAsia="nl-NL"/>
        </w:rPr>
        <w:t>.</w:t>
      </w:r>
    </w:p>
    <w:p w14:paraId="6F6A4EB1" w14:textId="4F658B9F" w:rsidR="004E3F6E" w:rsidRPr="004E3F6E" w:rsidRDefault="004E3F6E" w:rsidP="004E3F6E">
      <w:pPr>
        <w:numPr>
          <w:ilvl w:val="0"/>
          <w:numId w:val="1"/>
        </w:numPr>
        <w:tabs>
          <w:tab w:val="clear" w:pos="720"/>
          <w:tab w:val="num" w:pos="284"/>
        </w:tabs>
        <w:suppressAutoHyphens w:val="0"/>
        <w:autoSpaceDN/>
        <w:spacing w:after="120" w:line="240" w:lineRule="auto"/>
        <w:ind w:left="283" w:hanging="35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Ik verklaar hierbij dat tijdens de looptijd van het </w:t>
      </w:r>
      <w:r w:rsidR="00352FD7">
        <w:rPr>
          <w:rFonts w:asciiTheme="minorHAnsi" w:eastAsia="Times New Roman" w:hAnsiTheme="minorHAnsi" w:cs="Open Sans"/>
          <w:snapToGrid w:val="0"/>
          <w:kern w:val="0"/>
          <w:lang w:val="nl-NL" w:eastAsia="nl-NL"/>
        </w:rPr>
        <w:t xml:space="preserve">Small </w:t>
      </w:r>
      <w:r w:rsidRPr="004E3F6E">
        <w:rPr>
          <w:rFonts w:asciiTheme="minorHAnsi" w:eastAsia="Times New Roman" w:hAnsiTheme="minorHAnsi" w:cs="Open Sans"/>
          <w:snapToGrid w:val="0"/>
          <w:kern w:val="0"/>
          <w:lang w:val="nl-NL" w:eastAsia="nl-NL"/>
        </w:rPr>
        <w:t xml:space="preserve">project en daarna aan alle criteria met betrekking tot de huidige verordening </w:t>
      </w:r>
      <w:proofErr w:type="gramStart"/>
      <w:r w:rsidRPr="004E3F6E">
        <w:rPr>
          <w:rFonts w:asciiTheme="minorHAnsi" w:eastAsia="Times New Roman" w:hAnsiTheme="minorHAnsi" w:cs="Open Sans"/>
          <w:snapToGrid w:val="0"/>
          <w:kern w:val="0"/>
          <w:lang w:val="nl-NL" w:eastAsia="nl-NL"/>
        </w:rPr>
        <w:t>inzake</w:t>
      </w:r>
      <w:proofErr w:type="gramEnd"/>
      <w:r w:rsidRPr="004E3F6E">
        <w:rPr>
          <w:rFonts w:asciiTheme="minorHAnsi" w:eastAsia="Times New Roman" w:hAnsiTheme="minorHAnsi" w:cs="Open Sans"/>
          <w:snapToGrid w:val="0"/>
          <w:kern w:val="0"/>
          <w:lang w:val="nl-NL" w:eastAsia="nl-NL"/>
        </w:rPr>
        <w:t xml:space="preserve"> gegevensbescherming wordt voldaan en dat desgevraagd te allen tijde inzicht in de stukken wordt gegeven.</w:t>
      </w:r>
    </w:p>
    <w:p w14:paraId="5C59CB6B" w14:textId="77777777" w:rsidR="004E3F6E" w:rsidRPr="004E3F6E" w:rsidRDefault="004E3F6E" w:rsidP="004E3F6E">
      <w:pPr>
        <w:tabs>
          <w:tab w:val="left" w:pos="3261"/>
        </w:tabs>
        <w:suppressAutoHyphens w:val="0"/>
        <w:autoSpaceDN/>
        <w:spacing w:after="0" w:line="240" w:lineRule="auto"/>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Ter kennisneming: </w:t>
      </w:r>
    </w:p>
    <w:p w14:paraId="7BDDB018" w14:textId="5ADB461C" w:rsidR="004E3F6E" w:rsidRPr="004E3F6E" w:rsidRDefault="004E3F6E" w:rsidP="004E3F6E">
      <w:pPr>
        <w:numPr>
          <w:ilvl w:val="0"/>
          <w:numId w:val="1"/>
        </w:numPr>
        <w:tabs>
          <w:tab w:val="clear" w:pos="720"/>
        </w:tabs>
        <w:suppressAutoHyphens w:val="0"/>
        <w:autoSpaceDN/>
        <w:spacing w:after="120" w:line="240" w:lineRule="auto"/>
        <w:ind w:left="56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Elke projectpartner dient de afspraken en voorwaarden in deze overeenkomst na te komen; </w:t>
      </w:r>
      <w:proofErr w:type="gramStart"/>
      <w:r w:rsidRPr="004E3F6E">
        <w:rPr>
          <w:rFonts w:asciiTheme="minorHAnsi" w:eastAsia="Times New Roman" w:hAnsiTheme="minorHAnsi" w:cs="Open Sans"/>
          <w:snapToGrid w:val="0"/>
          <w:kern w:val="0"/>
          <w:lang w:val="nl-NL" w:eastAsia="nl-NL"/>
        </w:rPr>
        <w:t>indien</w:t>
      </w:r>
      <w:proofErr w:type="gramEnd"/>
      <w:r w:rsidRPr="004E3F6E">
        <w:rPr>
          <w:rFonts w:asciiTheme="minorHAnsi" w:eastAsia="Times New Roman" w:hAnsiTheme="minorHAnsi" w:cs="Open Sans"/>
          <w:snapToGrid w:val="0"/>
          <w:kern w:val="0"/>
          <w:lang w:val="nl-NL" w:eastAsia="nl-NL"/>
        </w:rPr>
        <w:t xml:space="preserve"> een van de partners zijn verplichtingen niet nakomt, kan de financiering van het gehele </w:t>
      </w:r>
      <w:r w:rsidR="00281CC7">
        <w:rPr>
          <w:rFonts w:asciiTheme="minorHAnsi" w:eastAsia="Times New Roman" w:hAnsiTheme="minorHAnsi" w:cs="Open Sans"/>
          <w:snapToGrid w:val="0"/>
          <w:kern w:val="0"/>
          <w:lang w:val="nl-NL" w:eastAsia="nl-NL"/>
        </w:rPr>
        <w:t>Small project</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of de betaling van het financieringsbedrag per </w:t>
      </w:r>
      <w:r w:rsidR="00281CC7">
        <w:rPr>
          <w:rFonts w:asciiTheme="minorHAnsi" w:eastAsia="Times New Roman" w:hAnsiTheme="minorHAnsi" w:cs="Open Sans"/>
          <w:snapToGrid w:val="0"/>
          <w:kern w:val="0"/>
          <w:lang w:val="nl-NL" w:eastAsia="nl-NL"/>
        </w:rPr>
        <w:t>milestone</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in gevaar komen.</w:t>
      </w:r>
    </w:p>
    <w:p w14:paraId="02B97BF6" w14:textId="291D8D7E" w:rsidR="004E3F6E" w:rsidRPr="004E3F6E" w:rsidRDefault="004E3F6E" w:rsidP="004E3F6E">
      <w:pPr>
        <w:numPr>
          <w:ilvl w:val="0"/>
          <w:numId w:val="1"/>
        </w:numPr>
        <w:tabs>
          <w:tab w:val="clear" w:pos="720"/>
        </w:tabs>
        <w:suppressAutoHyphens w:val="0"/>
        <w:autoSpaceDN/>
        <w:spacing w:after="120" w:line="240" w:lineRule="auto"/>
        <w:ind w:left="567"/>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Elke partner van het </w:t>
      </w:r>
      <w:r w:rsidR="00281CC7">
        <w:rPr>
          <w:rFonts w:asciiTheme="minorHAnsi" w:eastAsia="Times New Roman" w:hAnsiTheme="minorHAnsi" w:cs="Open Sans"/>
          <w:snapToGrid w:val="0"/>
          <w:kern w:val="0"/>
          <w:lang w:val="nl-NL" w:eastAsia="nl-NL"/>
        </w:rPr>
        <w:t>Small project</w:t>
      </w:r>
      <w:r w:rsidR="00281CC7"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is verantwoordelijk voor de totale door hem/haar gedeclareerde kosten in geval van onregelmatigheden of fraude. Eventuele schade of kosten zullen worden teruggevorderd van de betrokken partner.</w:t>
      </w:r>
    </w:p>
    <w:p w14:paraId="20D54DEF"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21B7AD5" w14:textId="77777777" w:rsid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2B6836C5"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041E20F"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782F7D54" w14:textId="77777777" w:rsidR="00971C81"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01741FE1" w14:textId="77777777" w:rsidR="00971C81" w:rsidRPr="004E3F6E" w:rsidRDefault="00971C81"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6343FFEA"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2BD993C" w14:textId="6D1F55A9"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Door ondertekening van </w:t>
      </w:r>
      <w:r w:rsidR="0027754C">
        <w:rPr>
          <w:rFonts w:asciiTheme="minorHAnsi" w:eastAsia="Times New Roman" w:hAnsiTheme="minorHAnsi" w:cs="Open Sans"/>
          <w:snapToGrid w:val="0"/>
          <w:kern w:val="0"/>
          <w:lang w:val="nl-NL" w:eastAsia="nl-NL"/>
        </w:rPr>
        <w:t>deze engagementsverklaring</w:t>
      </w:r>
      <w:r w:rsidRPr="004E3F6E">
        <w:rPr>
          <w:rFonts w:asciiTheme="minorHAnsi" w:eastAsia="Times New Roman" w:hAnsiTheme="minorHAnsi" w:cs="Open Sans"/>
          <w:snapToGrid w:val="0"/>
          <w:kern w:val="0"/>
          <w:lang w:val="nl-NL" w:eastAsia="nl-NL"/>
        </w:rPr>
        <w:t xml:space="preserve"> ga ik, </w:t>
      </w:r>
      <w:r w:rsidRPr="00533345">
        <w:rPr>
          <w:rFonts w:asciiTheme="minorHAnsi" w:eastAsia="Times New Roman" w:hAnsiTheme="minorHAnsi" w:cs="Open Sans"/>
          <w:i/>
          <w:iCs/>
          <w:snapToGrid w:val="0"/>
          <w:kern w:val="0"/>
          <w:highlight w:val="lightGray"/>
          <w:lang w:val="nl-NL" w:eastAsia="nl-NL"/>
        </w:rPr>
        <w:t xml:space="preserve">naam en voornaam van </w:t>
      </w:r>
      <w:r w:rsidRPr="001E24F9">
        <w:rPr>
          <w:rFonts w:asciiTheme="minorHAnsi" w:eastAsia="Times New Roman" w:hAnsiTheme="minorHAnsi" w:cs="Open Sans"/>
          <w:i/>
          <w:iCs/>
          <w:snapToGrid w:val="0"/>
          <w:kern w:val="0"/>
          <w:lang w:val="nl-NL" w:eastAsia="nl-NL"/>
        </w:rPr>
        <w:t>de wettelijke vertegenwoordiger</w:t>
      </w:r>
      <w:r w:rsidRPr="001E24F9">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 als </w:t>
      </w:r>
      <w:r w:rsidR="00140F25">
        <w:rPr>
          <w:rFonts w:asciiTheme="minorHAnsi" w:eastAsia="Times New Roman" w:hAnsiTheme="minorHAnsi" w:cs="Open Sans"/>
          <w:snapToGrid w:val="0"/>
          <w:kern w:val="0"/>
          <w:lang w:val="nl-NL" w:eastAsia="nl-NL"/>
        </w:rPr>
        <w:t>partner</w:t>
      </w:r>
      <w:r w:rsidR="00140F25" w:rsidRPr="004E3F6E">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van de subsidieaanvraag "</w:t>
      </w:r>
      <w:r w:rsidRPr="000F3162">
        <w:rPr>
          <w:rFonts w:asciiTheme="minorHAnsi" w:eastAsia="Times New Roman" w:hAnsiTheme="minorHAnsi" w:cs="Open Sans"/>
          <w:snapToGrid w:val="0"/>
          <w:kern w:val="0"/>
          <w:highlight w:val="lightGray"/>
          <w:lang w:val="nl-NL" w:eastAsia="nl-NL"/>
        </w:rPr>
        <w:t xml:space="preserve">Naam van het </w:t>
      </w:r>
      <w:r w:rsidR="002E1B70" w:rsidRPr="00533345">
        <w:rPr>
          <w:rFonts w:asciiTheme="minorHAnsi" w:eastAsia="Times New Roman" w:hAnsiTheme="minorHAnsi" w:cs="Open Sans"/>
          <w:snapToGrid w:val="0"/>
          <w:kern w:val="0"/>
          <w:highlight w:val="lightGray"/>
          <w:lang w:val="nl-NL" w:eastAsia="nl-NL"/>
        </w:rPr>
        <w:t>Small project</w:t>
      </w:r>
      <w:r w:rsidRPr="004E3F6E">
        <w:rPr>
          <w:rFonts w:asciiTheme="minorHAnsi" w:eastAsia="Times New Roman" w:hAnsiTheme="minorHAnsi" w:cs="Open Sans"/>
          <w:snapToGrid w:val="0"/>
          <w:kern w:val="0"/>
          <w:lang w:val="nl-NL" w:eastAsia="nl-NL"/>
        </w:rPr>
        <w:t xml:space="preserve">" </w:t>
      </w:r>
      <w:r w:rsidR="0063419B" w:rsidRPr="004E3F6E">
        <w:rPr>
          <w:rFonts w:asciiTheme="minorHAnsi" w:eastAsia="Times New Roman" w:hAnsiTheme="minorHAnsi" w:cs="Open Sans"/>
          <w:snapToGrid w:val="0"/>
          <w:kern w:val="0"/>
          <w:lang w:val="nl-NL" w:eastAsia="nl-NL"/>
        </w:rPr>
        <w:t>akkoord met deze verplichtingen</w:t>
      </w:r>
      <w:r w:rsidR="0045044F" w:rsidRPr="0045044F">
        <w:rPr>
          <w:rFonts w:asciiTheme="minorHAnsi" w:eastAsia="Times New Roman" w:hAnsiTheme="minorHAnsi" w:cs="Open Sans"/>
          <w:snapToGrid w:val="0"/>
          <w:kern w:val="0"/>
          <w:lang w:val="nl-NL" w:eastAsia="nl-NL"/>
        </w:rPr>
        <w:t xml:space="preserve"> </w:t>
      </w:r>
      <w:r w:rsidR="0045044F" w:rsidRPr="004E3F6E">
        <w:rPr>
          <w:rFonts w:asciiTheme="minorHAnsi" w:eastAsia="Times New Roman" w:hAnsiTheme="minorHAnsi" w:cs="Open Sans"/>
          <w:snapToGrid w:val="0"/>
          <w:kern w:val="0"/>
          <w:lang w:val="nl-NL" w:eastAsia="nl-NL"/>
        </w:rPr>
        <w:t>en verbind ik mij ertoe deze na te leven</w:t>
      </w:r>
      <w:r w:rsidR="0045044F">
        <w:rPr>
          <w:rFonts w:asciiTheme="minorHAnsi" w:eastAsia="Times New Roman" w:hAnsiTheme="minorHAnsi" w:cs="Open Sans"/>
          <w:snapToGrid w:val="0"/>
          <w:kern w:val="0"/>
          <w:lang w:val="nl-NL" w:eastAsia="nl-NL"/>
        </w:rPr>
        <w:t xml:space="preserve">, en dit </w:t>
      </w:r>
      <w:r w:rsidRPr="004E3F6E">
        <w:rPr>
          <w:rFonts w:asciiTheme="minorHAnsi" w:eastAsia="Times New Roman" w:hAnsiTheme="minorHAnsi" w:cs="Open Sans"/>
          <w:snapToGrid w:val="0"/>
          <w:kern w:val="0"/>
          <w:lang w:val="nl-NL" w:eastAsia="nl-NL"/>
        </w:rPr>
        <w:t>voor de in het aanvraagformulier</w:t>
      </w:r>
      <w:r w:rsidR="0045044F">
        <w:rPr>
          <w:rFonts w:asciiTheme="minorHAnsi" w:eastAsia="Times New Roman" w:hAnsiTheme="minorHAnsi" w:cs="Open Sans"/>
          <w:snapToGrid w:val="0"/>
          <w:kern w:val="0"/>
          <w:lang w:val="nl-NL" w:eastAsia="nl-NL"/>
        </w:rPr>
        <w:t xml:space="preserve"> en</w:t>
      </w:r>
      <w:r w:rsidR="00065987">
        <w:rPr>
          <w:rFonts w:asciiTheme="minorHAnsi" w:eastAsia="Times New Roman" w:hAnsiTheme="minorHAnsi" w:cs="Open Sans"/>
          <w:snapToGrid w:val="0"/>
          <w:kern w:val="0"/>
          <w:lang w:val="nl-NL" w:eastAsia="nl-NL"/>
        </w:rPr>
        <w:t xml:space="preserve">, </w:t>
      </w:r>
      <w:r w:rsidRPr="004E3F6E">
        <w:rPr>
          <w:rFonts w:asciiTheme="minorHAnsi" w:eastAsia="Times New Roman" w:hAnsiTheme="minorHAnsi" w:cs="Open Sans"/>
          <w:snapToGrid w:val="0"/>
          <w:kern w:val="0"/>
          <w:lang w:val="nl-NL" w:eastAsia="nl-NL"/>
        </w:rPr>
        <w:t xml:space="preserve">indien van toepassing, </w:t>
      </w:r>
      <w:r w:rsidR="0045044F">
        <w:rPr>
          <w:rFonts w:asciiTheme="minorHAnsi" w:eastAsia="Times New Roman" w:hAnsiTheme="minorHAnsi" w:cs="Open Sans"/>
          <w:snapToGrid w:val="0"/>
          <w:kern w:val="0"/>
          <w:lang w:val="nl-NL" w:eastAsia="nl-NL"/>
        </w:rPr>
        <w:t>in de</w:t>
      </w:r>
      <w:r w:rsidRPr="004E3F6E">
        <w:rPr>
          <w:rFonts w:asciiTheme="minorHAnsi" w:eastAsia="Times New Roman" w:hAnsiTheme="minorHAnsi" w:cs="Open Sans"/>
          <w:snapToGrid w:val="0"/>
          <w:kern w:val="0"/>
          <w:lang w:val="nl-NL" w:eastAsia="nl-NL"/>
        </w:rPr>
        <w:t xml:space="preserve"> subsidiebeschikking</w:t>
      </w:r>
      <w:r w:rsidR="0045044F">
        <w:rPr>
          <w:rFonts w:asciiTheme="minorHAnsi" w:eastAsia="Times New Roman" w:hAnsiTheme="minorHAnsi" w:cs="Open Sans"/>
          <w:snapToGrid w:val="0"/>
          <w:kern w:val="0"/>
          <w:lang w:val="nl-NL" w:eastAsia="nl-NL"/>
        </w:rPr>
        <w:t>,</w:t>
      </w:r>
      <w:r w:rsidR="00065987">
        <w:rPr>
          <w:rFonts w:asciiTheme="minorHAnsi" w:eastAsia="Times New Roman" w:hAnsiTheme="minorHAnsi" w:cs="Open Sans"/>
          <w:snapToGrid w:val="0"/>
          <w:kern w:val="0"/>
          <w:lang w:val="nl-NL" w:eastAsia="nl-NL"/>
        </w:rPr>
        <w:t xml:space="preserve"> </w:t>
      </w:r>
      <w:r w:rsidR="00065987" w:rsidRPr="00070FE2">
        <w:rPr>
          <w:rFonts w:asciiTheme="minorHAnsi" w:hAnsiTheme="minorHAnsi" w:cs="Open Sans"/>
          <w:lang w:val="nl-NL"/>
        </w:rPr>
        <w:t>aangegeven duur</w:t>
      </w:r>
      <w:r w:rsidR="00065987">
        <w:rPr>
          <w:rFonts w:asciiTheme="minorHAnsi" w:hAnsiTheme="minorHAnsi" w:cs="Open Sans"/>
          <w:lang w:val="nl-NL"/>
        </w:rPr>
        <w:t xml:space="preserve">, </w:t>
      </w:r>
      <w:r w:rsidR="0045044F">
        <w:rPr>
          <w:rFonts w:asciiTheme="minorHAnsi" w:hAnsiTheme="minorHAnsi" w:cs="Open Sans"/>
          <w:lang w:val="nl-NL"/>
        </w:rPr>
        <w:t>uitvoeringsbewijzen</w:t>
      </w:r>
      <w:r w:rsidR="00065987">
        <w:rPr>
          <w:rFonts w:asciiTheme="minorHAnsi" w:hAnsiTheme="minorHAnsi" w:cs="Open Sans"/>
          <w:lang w:val="nl-NL"/>
        </w:rPr>
        <w:t xml:space="preserve"> en vaste bedragen per </w:t>
      </w:r>
      <w:proofErr w:type="spellStart"/>
      <w:r w:rsidR="00065987">
        <w:rPr>
          <w:rFonts w:asciiTheme="minorHAnsi" w:hAnsiTheme="minorHAnsi" w:cs="Open Sans"/>
          <w:lang w:val="nl-NL"/>
        </w:rPr>
        <w:t>milestone</w:t>
      </w:r>
      <w:proofErr w:type="spellEnd"/>
      <w:r w:rsidRPr="004E3F6E">
        <w:rPr>
          <w:rFonts w:asciiTheme="minorHAnsi" w:eastAsia="Times New Roman" w:hAnsiTheme="minorHAnsi" w:cs="Open Sans"/>
          <w:snapToGrid w:val="0"/>
          <w:kern w:val="0"/>
          <w:lang w:val="nl-NL" w:eastAsia="nl-NL"/>
        </w:rPr>
        <w:t>.</w:t>
      </w:r>
    </w:p>
    <w:p w14:paraId="7EAC7BD8"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A1800A2"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5DD27BC"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504A2BD1" w14:textId="77777777" w:rsidR="004E3F6E" w:rsidRPr="004E3F6E" w:rsidRDefault="004E3F6E" w:rsidP="004E3F6E">
      <w:pPr>
        <w:tabs>
          <w:tab w:val="left" w:pos="3261"/>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87FC692" w14:textId="77777777" w:rsidR="004E3F6E" w:rsidRPr="004E3F6E" w:rsidRDefault="004E3F6E" w:rsidP="004E3F6E">
      <w:pPr>
        <w:tabs>
          <w:tab w:val="left" w:pos="3261"/>
          <w:tab w:val="center" w:pos="4536"/>
          <w:tab w:val="right" w:pos="9070"/>
        </w:tabs>
        <w:suppressAutoHyphens w:val="0"/>
        <w:autoSpaceDN/>
        <w:spacing w:after="0" w:line="240" w:lineRule="auto"/>
        <w:rPr>
          <w:rFonts w:asciiTheme="minorHAnsi" w:eastAsia="Times New Roman" w:hAnsiTheme="minorHAnsi" w:cs="Open Sans"/>
          <w:snapToGrid w:val="0"/>
          <w:kern w:val="0"/>
          <w:lang w:val="nl-NL" w:eastAsia="nl-NL"/>
        </w:rPr>
      </w:pPr>
      <w:r w:rsidRPr="004E3F6E">
        <w:rPr>
          <w:rFonts w:asciiTheme="minorHAnsi" w:eastAsia="Times New Roman" w:hAnsiTheme="minorHAnsi" w:cs="Open Sans"/>
          <w:snapToGrid w:val="0"/>
          <w:kern w:val="0"/>
          <w:lang w:val="nl-NL" w:eastAsia="nl-NL"/>
        </w:rPr>
        <w:t xml:space="preserve">Stempel </w:t>
      </w:r>
      <w:r w:rsidRPr="004E3F6E">
        <w:rPr>
          <w:rFonts w:asciiTheme="minorHAnsi" w:eastAsia="Times New Roman" w:hAnsiTheme="minorHAnsi" w:cs="Open Sans"/>
          <w:snapToGrid w:val="0"/>
          <w:kern w:val="0"/>
          <w:lang w:val="nl-NL" w:eastAsia="nl-NL"/>
        </w:rPr>
        <w:tab/>
      </w:r>
      <w:r w:rsidRPr="004E3F6E">
        <w:rPr>
          <w:rFonts w:asciiTheme="minorHAnsi" w:eastAsia="Times New Roman" w:hAnsiTheme="minorHAnsi" w:cs="Open Sans"/>
          <w:snapToGrid w:val="0"/>
          <w:kern w:val="0"/>
          <w:lang w:val="nl-NL" w:eastAsia="nl-NL"/>
        </w:rPr>
        <w:tab/>
        <w:t>Handtekening</w:t>
      </w:r>
      <w:r w:rsidRPr="004E3F6E">
        <w:rPr>
          <w:rFonts w:asciiTheme="minorHAnsi" w:eastAsia="Times New Roman" w:hAnsiTheme="minorHAnsi" w:cs="Open Sans"/>
          <w:snapToGrid w:val="0"/>
          <w:kern w:val="0"/>
          <w:lang w:val="nl-NL" w:eastAsia="nl-NL"/>
        </w:rPr>
        <w:tab/>
      </w:r>
      <w:r w:rsidRPr="00533345">
        <w:rPr>
          <w:rFonts w:asciiTheme="minorHAnsi" w:eastAsia="Times New Roman" w:hAnsiTheme="minorHAnsi" w:cs="Open Sans"/>
          <w:snapToGrid w:val="0"/>
          <w:kern w:val="0"/>
          <w:highlight w:val="lightGray"/>
          <w:lang w:val="nl-NL" w:eastAsia="nl-NL"/>
        </w:rPr>
        <w:t>Naam, voornaam</w:t>
      </w:r>
      <w:r w:rsidRPr="004E3F6E">
        <w:rPr>
          <w:rFonts w:asciiTheme="minorHAnsi" w:eastAsia="Times New Roman" w:hAnsiTheme="minorHAnsi" w:cs="Open Sans"/>
          <w:snapToGrid w:val="0"/>
          <w:kern w:val="0"/>
          <w:lang w:val="nl-NL" w:eastAsia="nl-NL"/>
        </w:rPr>
        <w:t xml:space="preserve"> en</w:t>
      </w:r>
    </w:p>
    <w:p w14:paraId="68F19A1D" w14:textId="77777777" w:rsidR="004E3F6E" w:rsidRPr="00533345" w:rsidRDefault="004E3F6E" w:rsidP="004E3F6E">
      <w:pPr>
        <w:tabs>
          <w:tab w:val="left" w:pos="3261"/>
          <w:tab w:val="right" w:pos="9070"/>
        </w:tabs>
        <w:suppressAutoHyphens w:val="0"/>
        <w:autoSpaceDN/>
        <w:spacing w:after="0" w:line="240" w:lineRule="auto"/>
        <w:rPr>
          <w:rFonts w:asciiTheme="minorHAnsi" w:eastAsia="Times New Roman" w:hAnsiTheme="minorHAnsi" w:cs="Open Sans"/>
          <w:i/>
          <w:iCs/>
          <w:snapToGrid w:val="0"/>
          <w:kern w:val="0"/>
          <w:lang w:val="nl-NL" w:eastAsia="nl-NL"/>
        </w:rPr>
      </w:pPr>
      <w:r w:rsidRPr="004E3F6E">
        <w:rPr>
          <w:rFonts w:asciiTheme="minorHAnsi" w:eastAsia="Times New Roman" w:hAnsiTheme="minorHAnsi" w:cs="Open Sans"/>
          <w:snapToGrid w:val="0"/>
          <w:kern w:val="0"/>
          <w:lang w:val="nl-NL" w:eastAsia="nl-NL"/>
        </w:rPr>
        <w:tab/>
      </w:r>
      <w:r w:rsidRPr="004E3F6E">
        <w:rPr>
          <w:rFonts w:asciiTheme="minorHAnsi" w:eastAsia="Times New Roman" w:hAnsiTheme="minorHAnsi" w:cs="Open Sans"/>
          <w:snapToGrid w:val="0"/>
          <w:kern w:val="0"/>
          <w:lang w:val="nl-NL" w:eastAsia="nl-NL"/>
        </w:rPr>
        <w:tab/>
      </w:r>
      <w:r w:rsidRPr="00533345">
        <w:rPr>
          <w:rFonts w:asciiTheme="minorHAnsi" w:eastAsia="Times New Roman" w:hAnsiTheme="minorHAnsi" w:cs="Open Sans"/>
          <w:i/>
          <w:iCs/>
          <w:snapToGrid w:val="0"/>
          <w:kern w:val="0"/>
          <w:highlight w:val="lightGray"/>
          <w:lang w:val="nl-NL" w:eastAsia="nl-NL"/>
        </w:rPr>
        <w:t>functie ondertekenaar</w:t>
      </w:r>
    </w:p>
    <w:p w14:paraId="17B24AE4"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2DEFC613"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628E980C"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136BF9B3"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30570CBD"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169077CB" w14:textId="77777777" w:rsidR="004E3F6E" w:rsidRPr="004E3F6E" w:rsidRDefault="004E3F6E" w:rsidP="004E3F6E">
      <w:pPr>
        <w:suppressAutoHyphens w:val="0"/>
        <w:autoSpaceDN/>
        <w:spacing w:after="0" w:line="240" w:lineRule="auto"/>
        <w:jc w:val="both"/>
        <w:rPr>
          <w:rFonts w:asciiTheme="minorHAnsi" w:eastAsia="Times New Roman" w:hAnsiTheme="minorHAnsi" w:cs="Open Sans"/>
          <w:snapToGrid w:val="0"/>
          <w:w w:val="110"/>
          <w:kern w:val="0"/>
          <w:lang w:val="nl-NL" w:eastAsia="fr-FR"/>
        </w:rPr>
      </w:pPr>
    </w:p>
    <w:p w14:paraId="3F506503" w14:textId="77777777" w:rsidR="004E3F6E" w:rsidRPr="004E3F6E" w:rsidRDefault="004E3F6E" w:rsidP="004E3F6E">
      <w:pPr>
        <w:tabs>
          <w:tab w:val="left" w:pos="4678"/>
        </w:tabs>
        <w:suppressAutoHyphens w:val="0"/>
        <w:autoSpaceDN/>
        <w:spacing w:after="0" w:line="240" w:lineRule="auto"/>
        <w:jc w:val="both"/>
        <w:rPr>
          <w:rFonts w:asciiTheme="minorHAnsi" w:eastAsia="Times New Roman" w:hAnsiTheme="minorHAnsi" w:cs="Open Sans"/>
          <w:snapToGrid w:val="0"/>
          <w:w w:val="110"/>
          <w:kern w:val="0"/>
          <w:lang w:val="nl-NL" w:eastAsia="fr-FR"/>
        </w:rPr>
      </w:pPr>
      <w:r w:rsidRPr="004E3F6E">
        <w:rPr>
          <w:rFonts w:asciiTheme="minorHAnsi" w:eastAsia="Times New Roman" w:hAnsiTheme="minorHAnsi" w:cs="Open Sans"/>
          <w:snapToGrid w:val="0"/>
          <w:w w:val="110"/>
          <w:kern w:val="0"/>
          <w:lang w:val="nl-NL" w:eastAsia="fr-FR"/>
        </w:rPr>
        <w:t>Datum: _______________________</w:t>
      </w:r>
      <w:r w:rsidRPr="004E3F6E">
        <w:rPr>
          <w:rFonts w:asciiTheme="minorHAnsi" w:eastAsia="Times New Roman" w:hAnsiTheme="minorHAnsi" w:cs="Open Sans"/>
          <w:snapToGrid w:val="0"/>
          <w:w w:val="110"/>
          <w:kern w:val="0"/>
          <w:lang w:val="nl-NL" w:eastAsia="fr-FR"/>
        </w:rPr>
        <w:tab/>
        <w:t>Plaats: ________________________</w:t>
      </w:r>
    </w:p>
    <w:p w14:paraId="0A3FFBC2" w14:textId="77777777" w:rsidR="004E3F6E" w:rsidRPr="004E3F6E" w:rsidRDefault="004E3F6E" w:rsidP="004E3F6E">
      <w:pPr>
        <w:suppressAutoHyphens w:val="0"/>
        <w:autoSpaceDN/>
        <w:spacing w:after="0" w:line="240" w:lineRule="auto"/>
        <w:rPr>
          <w:rFonts w:asciiTheme="minorHAnsi" w:eastAsia="Times New Roman" w:hAnsiTheme="minorHAnsi" w:cs="Open Sans"/>
          <w:snapToGrid w:val="0"/>
          <w:kern w:val="0"/>
          <w:lang w:val="nl-NL" w:eastAsia="nl-NL"/>
        </w:rPr>
      </w:pPr>
    </w:p>
    <w:p w14:paraId="53AA08E2" w14:textId="77777777" w:rsidR="004E3F6E" w:rsidRPr="004E3F6E" w:rsidRDefault="004E3F6E" w:rsidP="004E3F6E">
      <w:pPr>
        <w:tabs>
          <w:tab w:val="right" w:pos="9070"/>
        </w:tabs>
        <w:suppressAutoHyphens w:val="0"/>
        <w:autoSpaceDN/>
        <w:spacing w:after="0" w:line="240" w:lineRule="auto"/>
        <w:jc w:val="both"/>
        <w:rPr>
          <w:rFonts w:asciiTheme="minorHAnsi" w:eastAsia="Times New Roman" w:hAnsiTheme="minorHAnsi" w:cs="Open Sans"/>
          <w:snapToGrid w:val="0"/>
          <w:kern w:val="0"/>
          <w:lang w:val="nl-NL" w:eastAsia="nl-NL"/>
        </w:rPr>
      </w:pPr>
    </w:p>
    <w:p w14:paraId="3D23A3EA" w14:textId="77777777" w:rsidR="004E3F6E" w:rsidRPr="004E3F6E" w:rsidRDefault="004E3F6E" w:rsidP="004E3F6E">
      <w:pPr>
        <w:tabs>
          <w:tab w:val="right" w:pos="9070"/>
        </w:tabs>
        <w:suppressAutoHyphens w:val="0"/>
        <w:autoSpaceDN/>
        <w:spacing w:after="0" w:line="240" w:lineRule="auto"/>
        <w:jc w:val="both"/>
        <w:rPr>
          <w:rFonts w:asciiTheme="minorHAnsi" w:eastAsia="Times New Roman" w:hAnsiTheme="minorHAnsi" w:cs="Open Sans"/>
          <w:snapToGrid w:val="0"/>
          <w:kern w:val="0"/>
          <w:lang w:val="nl-NL" w:eastAsia="nl-NL"/>
        </w:rPr>
      </w:pPr>
    </w:p>
    <w:p w14:paraId="4993033B" w14:textId="77777777" w:rsidR="004E3F6E" w:rsidRPr="004E3F6E" w:rsidRDefault="004E3F6E">
      <w:pPr>
        <w:rPr>
          <w:rFonts w:asciiTheme="minorHAnsi" w:hAnsiTheme="minorHAnsi"/>
          <w:lang w:val="fr-BE"/>
        </w:rPr>
      </w:pPr>
    </w:p>
    <w:sectPr w:rsidR="004E3F6E" w:rsidRPr="004E3F6E">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5AA59" w14:textId="77777777" w:rsidR="00793122" w:rsidRDefault="00793122">
      <w:pPr>
        <w:spacing w:after="0" w:line="240" w:lineRule="auto"/>
      </w:pPr>
      <w:r>
        <w:separator/>
      </w:r>
    </w:p>
  </w:endnote>
  <w:endnote w:type="continuationSeparator" w:id="0">
    <w:p w14:paraId="1E456CA9" w14:textId="77777777" w:rsidR="00793122" w:rsidRDefault="00793122">
      <w:pPr>
        <w:spacing w:after="0" w:line="240" w:lineRule="auto"/>
      </w:pPr>
      <w:r>
        <w:continuationSeparator/>
      </w:r>
    </w:p>
  </w:endnote>
  <w:endnote w:type="continuationNotice" w:id="1">
    <w:p w14:paraId="363455C7" w14:textId="77777777" w:rsidR="00793122" w:rsidRDefault="007931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58F86DA0" w:rsidR="009F3919" w:rsidRDefault="009F3919">
    <w:pPr>
      <w:tabs>
        <w:tab w:val="left" w:pos="6663"/>
      </w:tabs>
      <w:spacing w:after="0"/>
    </w:pPr>
    <w:r>
      <w:rPr>
        <w:noProof/>
        <w:lang w:eastAsia="nl-NL"/>
      </w:rPr>
      <w:drawing>
        <wp:anchor distT="0" distB="0" distL="114300" distR="114300" simplePos="0" relativeHeight="251658244"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58243"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58242"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58245"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2C7E9C" w:rsidRPr="002C7E9C">
      <w:rPr>
        <w:noProof/>
        <w:sz w:val="16"/>
        <w:szCs w:val="16"/>
        <w:lang w:eastAsia="nl-NL"/>
      </w:rPr>
      <w:t>Versi</w:t>
    </w:r>
    <w:r w:rsidR="00971C81">
      <w:rPr>
        <w:noProof/>
        <w:sz w:val="16"/>
        <w:szCs w:val="16"/>
        <w:lang w:eastAsia="nl-NL"/>
      </w:rPr>
      <w:t>e</w:t>
    </w:r>
    <w:r w:rsidR="002C7E9C">
      <w:rPr>
        <w:rFonts w:ascii="Aptos Display" w:hAnsi="Aptos Display"/>
        <w:sz w:val="16"/>
        <w:szCs w:val="16"/>
        <w:lang w:val="en-US"/>
      </w:rPr>
      <w:t xml:space="preserve"> </w:t>
    </w:r>
    <w:r>
      <w:rPr>
        <w:rFonts w:ascii="Aptos Display" w:hAnsi="Aptos Display"/>
        <w:sz w:val="16"/>
        <w:szCs w:val="16"/>
        <w:lang w:val="en-US"/>
      </w:rPr>
      <w:t>2024-1</w:t>
    </w:r>
    <w:r w:rsidR="00697BEE">
      <w:rPr>
        <w:rFonts w:ascii="Aptos Display" w:hAnsi="Aptos Display"/>
        <w:sz w:val="16"/>
        <w:szCs w:val="16"/>
        <w:lang w:val="en-US"/>
      </w:rPr>
      <w:t>1</w:t>
    </w:r>
    <w:r>
      <w:rPr>
        <w:rFonts w:ascii="Aptos Display" w:hAnsi="Aptos Display"/>
        <w:sz w:val="16"/>
        <w:szCs w:val="16"/>
        <w:lang w:val="en-US"/>
      </w:rPr>
      <w:t>-2</w:t>
    </w:r>
    <w:r w:rsidR="00697BEE">
      <w:rPr>
        <w:rFonts w:ascii="Aptos Display" w:hAnsi="Aptos Display"/>
        <w:sz w:val="16"/>
        <w:szCs w:val="16"/>
        <w:lang w:val="en-US"/>
      </w:rPr>
      <w:t>0</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2C7E9C">
      <w:rPr>
        <w:sz w:val="18"/>
        <w:szCs w:val="18"/>
      </w:rPr>
      <w:t>/</w:t>
    </w:r>
    <w:r w:rsidR="008B78B3">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3C563" w14:textId="77777777" w:rsidR="00793122" w:rsidRDefault="00793122">
      <w:pPr>
        <w:spacing w:after="0" w:line="240" w:lineRule="auto"/>
      </w:pPr>
      <w:r>
        <w:rPr>
          <w:color w:val="000000"/>
        </w:rPr>
        <w:separator/>
      </w:r>
    </w:p>
  </w:footnote>
  <w:footnote w:type="continuationSeparator" w:id="0">
    <w:p w14:paraId="0C59B14A" w14:textId="77777777" w:rsidR="00793122" w:rsidRDefault="00793122">
      <w:pPr>
        <w:spacing w:after="0" w:line="240" w:lineRule="auto"/>
      </w:pPr>
      <w:r>
        <w:continuationSeparator/>
      </w:r>
    </w:p>
  </w:footnote>
  <w:footnote w:type="continuationNotice" w:id="1">
    <w:p w14:paraId="71B78E67" w14:textId="77777777" w:rsidR="00793122" w:rsidRDefault="007931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5C0C5ECF" w:rsidR="009F3919" w:rsidRPr="008B78B3" w:rsidRDefault="008B78B3">
    <w:pPr>
      <w:spacing w:after="0" w:line="240" w:lineRule="auto"/>
      <w:jc w:val="center"/>
      <w:rPr>
        <w:lang w:val="en-US"/>
      </w:rPr>
    </w:pPr>
    <w:r>
      <w:rPr>
        <w:noProof/>
        <w:lang w:val="en-US"/>
      </w:rPr>
      <w:drawing>
        <wp:anchor distT="0" distB="0" distL="114300" distR="114300" simplePos="0" relativeHeight="251660293" behindDoc="0" locked="0" layoutInCell="1" allowOverlap="1" wp14:anchorId="112E0088" wp14:editId="1EBAE492">
          <wp:simplePos x="0" y="0"/>
          <wp:positionH relativeFrom="margin">
            <wp:posOffset>4421875</wp:posOffset>
          </wp:positionH>
          <wp:positionV relativeFrom="paragraph">
            <wp:posOffset>-123844</wp:posOffset>
          </wp:positionV>
          <wp:extent cx="1561208" cy="791570"/>
          <wp:effectExtent l="0" t="0" r="1270" b="0"/>
          <wp:wrapNone/>
          <wp:docPr id="618718384" name="Grafik 11"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85360" name="Grafik 11"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1208" cy="79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sidRPr="00676BAC">
      <w:rPr>
        <w:rFonts w:ascii="Aptos Display" w:hAnsi="Aptos Display"/>
        <w:i/>
        <w:iCs/>
        <w:noProof/>
        <w:color w:val="0F4761"/>
        <w:sz w:val="20"/>
        <w:szCs w:val="20"/>
        <w:lang w:val="nl-BE" w:eastAsia="nl-NL"/>
      </w:rPr>
      <w:drawing>
        <wp:anchor distT="0" distB="0" distL="114300" distR="114300" simplePos="0" relativeHeight="251658240" behindDoc="1" locked="0" layoutInCell="1" allowOverlap="1" wp14:anchorId="0FAF7F26" wp14:editId="5D5DA245">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1" w:name="_Hlk179959643"/>
    <w:r w:rsidR="009F3919" w:rsidRPr="008B78B3">
      <w:rPr>
        <w:rFonts w:ascii="Aptos Display" w:hAnsi="Aptos Display"/>
        <w:b/>
        <w:bCs/>
        <w:color w:val="215E99"/>
        <w:sz w:val="36"/>
        <w:szCs w:val="36"/>
        <w:lang w:val="en-US"/>
      </w:rPr>
      <w:t xml:space="preserve">SPF </w:t>
    </w:r>
    <w:r w:rsidR="00263DFC" w:rsidRPr="008B78B3">
      <w:rPr>
        <w:rFonts w:ascii="Aptos Display" w:hAnsi="Aptos Display"/>
        <w:b/>
        <w:bCs/>
        <w:color w:val="215E99"/>
        <w:sz w:val="36"/>
        <w:szCs w:val="36"/>
        <w:lang w:val="en-US"/>
      </w:rPr>
      <w:t>“</w:t>
    </w:r>
    <w:r w:rsidR="009F3919" w:rsidRPr="008B78B3">
      <w:rPr>
        <w:rFonts w:ascii="Aptos Display" w:hAnsi="Aptos Display"/>
        <w:b/>
        <w:bCs/>
        <w:color w:val="215E99"/>
        <w:sz w:val="36"/>
        <w:szCs w:val="36"/>
        <w:lang w:val="en-US"/>
      </w:rPr>
      <w:t>People to People</w:t>
    </w:r>
    <w:r w:rsidR="00263DFC" w:rsidRPr="008B78B3">
      <w:rPr>
        <w:rFonts w:ascii="Aptos Display" w:hAnsi="Aptos Display"/>
        <w:b/>
        <w:bCs/>
        <w:color w:val="215E99"/>
        <w:sz w:val="36"/>
        <w:szCs w:val="36"/>
        <w:lang w:val="en-US"/>
      </w:rPr>
      <w:t>”</w:t>
    </w:r>
  </w:p>
  <w:p w14:paraId="0FAF7F2B" w14:textId="78DE6D72" w:rsidR="009F3919" w:rsidRPr="008B78B3" w:rsidRDefault="00676BAC">
    <w:pPr>
      <w:pBdr>
        <w:bottom w:val="single" w:sz="4" w:space="1" w:color="000000"/>
      </w:pBdr>
      <w:spacing w:after="0" w:line="240" w:lineRule="auto"/>
      <w:jc w:val="center"/>
      <w:rPr>
        <w:rFonts w:ascii="Aptos Display" w:hAnsi="Aptos Display"/>
        <w:b/>
        <w:bCs/>
        <w:color w:val="215E99"/>
        <w:sz w:val="28"/>
        <w:szCs w:val="28"/>
        <w:lang w:val="en-US"/>
      </w:rPr>
    </w:pPr>
    <w:r w:rsidRPr="008B78B3">
      <w:rPr>
        <w:rFonts w:ascii="Aptos Display" w:hAnsi="Aptos Display"/>
        <w:b/>
        <w:bCs/>
        <w:color w:val="215E99"/>
        <w:sz w:val="28"/>
        <w:szCs w:val="28"/>
        <w:lang w:val="en-US"/>
      </w:rPr>
      <w:t>Small project “</w:t>
    </w:r>
    <w:r w:rsidR="000F69E8" w:rsidRPr="008B78B3">
      <w:rPr>
        <w:rFonts w:ascii="Aptos Display" w:hAnsi="Aptos Display"/>
        <w:b/>
        <w:bCs/>
        <w:color w:val="215E99"/>
        <w:sz w:val="28"/>
        <w:szCs w:val="28"/>
        <w:lang w:val="en-US"/>
      </w:rPr>
      <w:t>MAXI</w:t>
    </w:r>
    <w:r w:rsidRPr="008B78B3">
      <w:rPr>
        <w:rFonts w:ascii="Aptos Display" w:hAnsi="Aptos Display"/>
        <w:b/>
        <w:bCs/>
        <w:color w:val="215E99"/>
        <w:sz w:val="28"/>
        <w:szCs w:val="28"/>
        <w:lang w:val="en-US"/>
      </w:rPr>
      <w:t>”</w:t>
    </w:r>
    <w:r w:rsidR="008B78B3" w:rsidRPr="008B78B3">
      <w:rPr>
        <w:noProof/>
        <w:lang w:val="en-US"/>
      </w:rPr>
      <w:t xml:space="preserve"> </w:t>
    </w:r>
  </w:p>
  <w:bookmarkEnd w:id="1"/>
  <w:p w14:paraId="0FAF7F2D" w14:textId="277D09D1" w:rsidR="009F3919" w:rsidRPr="008B78B3" w:rsidRDefault="00676BAC" w:rsidP="00564739">
    <w:pPr>
      <w:pBdr>
        <w:bottom w:val="single" w:sz="4" w:space="1" w:color="000000"/>
      </w:pBdr>
      <w:spacing w:after="0" w:line="240" w:lineRule="auto"/>
      <w:jc w:val="center"/>
      <w:rPr>
        <w:rFonts w:ascii="Aptos Display" w:hAnsi="Aptos Display"/>
        <w:b/>
        <w:bCs/>
        <w:color w:val="215E99"/>
        <w:sz w:val="28"/>
        <w:szCs w:val="28"/>
        <w:lang w:val="en-US"/>
      </w:rPr>
    </w:pPr>
    <w:r w:rsidRPr="008B78B3">
      <w:rPr>
        <w:rFonts w:ascii="Aptos Display" w:hAnsi="Aptos Display"/>
        <w:b/>
        <w:bCs/>
        <w:color w:val="215E99"/>
        <w:sz w:val="28"/>
        <w:szCs w:val="28"/>
        <w:lang w:val="en-US"/>
      </w:rPr>
      <w:t>“</w:t>
    </w:r>
    <w:proofErr w:type="spellStart"/>
    <w:r w:rsidRPr="008B78B3">
      <w:rPr>
        <w:rFonts w:ascii="Aptos Display" w:hAnsi="Aptos Display"/>
        <w:b/>
        <w:bCs/>
        <w:color w:val="215E99"/>
        <w:sz w:val="28"/>
        <w:szCs w:val="28"/>
        <w:lang w:val="en-US"/>
      </w:rPr>
      <w:t>Projectnaam</w:t>
    </w:r>
    <w:proofErr w:type="spellEnd"/>
    <w:r w:rsidRPr="008B78B3">
      <w:rPr>
        <w:rFonts w:ascii="Aptos Display" w:hAnsi="Aptos Display"/>
        <w:b/>
        <w:bCs/>
        <w:color w:val="215E99"/>
        <w:sz w:val="28"/>
        <w:szCs w:val="28"/>
        <w:lang w:val="en-US"/>
      </w:rPr>
      <w:t>”</w:t>
    </w:r>
  </w:p>
  <w:p w14:paraId="7AAF986D" w14:textId="77777777" w:rsidR="000D744F" w:rsidRPr="008B78B3" w:rsidRDefault="000D744F" w:rsidP="00564739">
    <w:pPr>
      <w:pBdr>
        <w:bottom w:val="single" w:sz="4" w:space="1" w:color="000000"/>
      </w:pBdr>
      <w:spacing w:after="0" w:line="240" w:lineRule="auto"/>
      <w:jc w:val="center"/>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07BE80DA"/>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9F1068"/>
    <w:multiLevelType w:val="hybridMultilevel"/>
    <w:tmpl w:val="0EFC4CD6"/>
    <w:lvl w:ilvl="0" w:tplc="04070017">
      <w:start w:val="1"/>
      <w:numFmt w:val="lowerLetter"/>
      <w:lvlText w:val="%1)"/>
      <w:lvlJc w:val="left"/>
      <w:pPr>
        <w:ind w:left="2154" w:hanging="360"/>
      </w:p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num w:numId="1" w16cid:durableId="2020114426">
    <w:abstractNumId w:val="0"/>
  </w:num>
  <w:num w:numId="2" w16cid:durableId="63329813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nja Fickers">
    <w15:presenceInfo w15:providerId="AD" w15:userId="S::SonjaFickers@euregio-mr.eu::3eb89b56-7c61-40b9-b74d-ae0f9c811a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775B"/>
    <w:rsid w:val="00055669"/>
    <w:rsid w:val="00065987"/>
    <w:rsid w:val="00094B45"/>
    <w:rsid w:val="000A4A1C"/>
    <w:rsid w:val="000C3C76"/>
    <w:rsid w:val="000D744F"/>
    <w:rsid w:val="000F3162"/>
    <w:rsid w:val="000F69E8"/>
    <w:rsid w:val="00132809"/>
    <w:rsid w:val="0013663E"/>
    <w:rsid w:val="00140F25"/>
    <w:rsid w:val="00167D3B"/>
    <w:rsid w:val="00172393"/>
    <w:rsid w:val="00176D67"/>
    <w:rsid w:val="00177717"/>
    <w:rsid w:val="00197CE9"/>
    <w:rsid w:val="001E24F9"/>
    <w:rsid w:val="001F5036"/>
    <w:rsid w:val="00225611"/>
    <w:rsid w:val="002476F5"/>
    <w:rsid w:val="00254517"/>
    <w:rsid w:val="00257F4B"/>
    <w:rsid w:val="00263DFC"/>
    <w:rsid w:val="0027754C"/>
    <w:rsid w:val="00281CC7"/>
    <w:rsid w:val="002B52EE"/>
    <w:rsid w:val="002C7E9C"/>
    <w:rsid w:val="002D1721"/>
    <w:rsid w:val="002D42CE"/>
    <w:rsid w:val="002E1B70"/>
    <w:rsid w:val="00313808"/>
    <w:rsid w:val="00320E25"/>
    <w:rsid w:val="003354E1"/>
    <w:rsid w:val="00343148"/>
    <w:rsid w:val="003454E1"/>
    <w:rsid w:val="00352FD7"/>
    <w:rsid w:val="00361BB3"/>
    <w:rsid w:val="0036485B"/>
    <w:rsid w:val="003C7205"/>
    <w:rsid w:val="003E3133"/>
    <w:rsid w:val="003F71DD"/>
    <w:rsid w:val="00414CC2"/>
    <w:rsid w:val="004362C1"/>
    <w:rsid w:val="0045044F"/>
    <w:rsid w:val="0047488D"/>
    <w:rsid w:val="004E3F6E"/>
    <w:rsid w:val="004E7626"/>
    <w:rsid w:val="00533345"/>
    <w:rsid w:val="00551420"/>
    <w:rsid w:val="00555C73"/>
    <w:rsid w:val="00563947"/>
    <w:rsid w:val="00564739"/>
    <w:rsid w:val="00570B1E"/>
    <w:rsid w:val="0059155C"/>
    <w:rsid w:val="00594D30"/>
    <w:rsid w:val="005C28DC"/>
    <w:rsid w:val="0061020A"/>
    <w:rsid w:val="00614194"/>
    <w:rsid w:val="0063419B"/>
    <w:rsid w:val="00676BAC"/>
    <w:rsid w:val="00697BEE"/>
    <w:rsid w:val="006B3258"/>
    <w:rsid w:val="006E1F06"/>
    <w:rsid w:val="00701D2F"/>
    <w:rsid w:val="0070424B"/>
    <w:rsid w:val="0070772C"/>
    <w:rsid w:val="007435EE"/>
    <w:rsid w:val="00776773"/>
    <w:rsid w:val="00793122"/>
    <w:rsid w:val="007B0FB7"/>
    <w:rsid w:val="00847CB2"/>
    <w:rsid w:val="008607FD"/>
    <w:rsid w:val="0087321B"/>
    <w:rsid w:val="008773DB"/>
    <w:rsid w:val="00877DCE"/>
    <w:rsid w:val="008B61CF"/>
    <w:rsid w:val="008B78B3"/>
    <w:rsid w:val="008C5694"/>
    <w:rsid w:val="008F7B6F"/>
    <w:rsid w:val="009020EA"/>
    <w:rsid w:val="00904879"/>
    <w:rsid w:val="00960305"/>
    <w:rsid w:val="00971C81"/>
    <w:rsid w:val="00972140"/>
    <w:rsid w:val="00995372"/>
    <w:rsid w:val="009B6D57"/>
    <w:rsid w:val="009F3919"/>
    <w:rsid w:val="00A12DF7"/>
    <w:rsid w:val="00A63EAD"/>
    <w:rsid w:val="00A67917"/>
    <w:rsid w:val="00AC1AE7"/>
    <w:rsid w:val="00AD0F0F"/>
    <w:rsid w:val="00AD7C5B"/>
    <w:rsid w:val="00AE2E7D"/>
    <w:rsid w:val="00AE3AF5"/>
    <w:rsid w:val="00AF11FA"/>
    <w:rsid w:val="00BB12C5"/>
    <w:rsid w:val="00BC240D"/>
    <w:rsid w:val="00BC4AE7"/>
    <w:rsid w:val="00BD29B0"/>
    <w:rsid w:val="00BF2191"/>
    <w:rsid w:val="00BF7018"/>
    <w:rsid w:val="00C0072C"/>
    <w:rsid w:val="00C018D8"/>
    <w:rsid w:val="00C05AD8"/>
    <w:rsid w:val="00C06DB3"/>
    <w:rsid w:val="00C076EB"/>
    <w:rsid w:val="00C129D4"/>
    <w:rsid w:val="00C15239"/>
    <w:rsid w:val="00C35B71"/>
    <w:rsid w:val="00C3704A"/>
    <w:rsid w:val="00C372CB"/>
    <w:rsid w:val="00C56FB9"/>
    <w:rsid w:val="00C8453A"/>
    <w:rsid w:val="00C8689E"/>
    <w:rsid w:val="00CB5445"/>
    <w:rsid w:val="00CB7187"/>
    <w:rsid w:val="00CF71DA"/>
    <w:rsid w:val="00D1366C"/>
    <w:rsid w:val="00D166F5"/>
    <w:rsid w:val="00D84D92"/>
    <w:rsid w:val="00D969E0"/>
    <w:rsid w:val="00DA4F71"/>
    <w:rsid w:val="00DD1AD7"/>
    <w:rsid w:val="00DE184D"/>
    <w:rsid w:val="00DF484E"/>
    <w:rsid w:val="00E03872"/>
    <w:rsid w:val="00E17A33"/>
    <w:rsid w:val="00E8067E"/>
    <w:rsid w:val="00EA10DE"/>
    <w:rsid w:val="00EA1110"/>
    <w:rsid w:val="00EB3DC7"/>
    <w:rsid w:val="00EC11B8"/>
    <w:rsid w:val="00EF61C4"/>
    <w:rsid w:val="00F24A1A"/>
    <w:rsid w:val="00F24E73"/>
    <w:rsid w:val="00F37B39"/>
    <w:rsid w:val="00F56463"/>
    <w:rsid w:val="00F57578"/>
    <w:rsid w:val="00F643D8"/>
    <w:rsid w:val="00F65D83"/>
    <w:rsid w:val="00F85A3F"/>
    <w:rsid w:val="00FB0F84"/>
    <w:rsid w:val="00FC1DC7"/>
    <w:rsid w:val="00FF31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05AD8"/>
    <w:pPr>
      <w:autoSpaceDN/>
      <w:spacing w:after="0" w:line="240" w:lineRule="auto"/>
    </w:pPr>
    <w:rPr>
      <w:sz w:val="22"/>
      <w:szCs w:val="22"/>
    </w:rPr>
  </w:style>
  <w:style w:type="paragraph" w:customStyle="1" w:styleId="Arnold">
    <w:name w:val="Arnold"/>
    <w:basedOn w:val="Standard"/>
    <w:rsid w:val="007B0FB7"/>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character" w:styleId="Kommentarzeichen">
    <w:name w:val="annotation reference"/>
    <w:basedOn w:val="Absatz-Standardschriftart"/>
    <w:uiPriority w:val="99"/>
    <w:semiHidden/>
    <w:unhideWhenUsed/>
    <w:rsid w:val="0027754C"/>
    <w:rPr>
      <w:sz w:val="16"/>
      <w:szCs w:val="16"/>
    </w:rPr>
  </w:style>
  <w:style w:type="paragraph" w:styleId="Kommentartext">
    <w:name w:val="annotation text"/>
    <w:basedOn w:val="Standard"/>
    <w:link w:val="KommentartextZchn"/>
    <w:uiPriority w:val="99"/>
    <w:unhideWhenUsed/>
    <w:rsid w:val="0027754C"/>
    <w:pPr>
      <w:spacing w:line="240" w:lineRule="auto"/>
    </w:pPr>
    <w:rPr>
      <w:sz w:val="20"/>
      <w:szCs w:val="20"/>
    </w:rPr>
  </w:style>
  <w:style w:type="character" w:customStyle="1" w:styleId="KommentartextZchn">
    <w:name w:val="Kommentartext Zchn"/>
    <w:basedOn w:val="Absatz-Standardschriftart"/>
    <w:link w:val="Kommentartext"/>
    <w:uiPriority w:val="99"/>
    <w:rsid w:val="0027754C"/>
    <w:rPr>
      <w:sz w:val="20"/>
      <w:szCs w:val="20"/>
    </w:rPr>
  </w:style>
  <w:style w:type="paragraph" w:styleId="Kommentarthema">
    <w:name w:val="annotation subject"/>
    <w:basedOn w:val="Kommentartext"/>
    <w:next w:val="Kommentartext"/>
    <w:link w:val="KommentarthemaZchn"/>
    <w:uiPriority w:val="99"/>
    <w:semiHidden/>
    <w:unhideWhenUsed/>
    <w:rsid w:val="0027754C"/>
    <w:rPr>
      <w:b/>
      <w:bCs/>
    </w:rPr>
  </w:style>
  <w:style w:type="character" w:customStyle="1" w:styleId="KommentarthemaZchn">
    <w:name w:val="Kommentarthema Zchn"/>
    <w:basedOn w:val="KommentartextZchn"/>
    <w:link w:val="Kommentarthema"/>
    <w:uiPriority w:val="99"/>
    <w:semiHidden/>
    <w:rsid w:val="002775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8AEC44-AA78-4740-9A25-A6A2DEB70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CE7B3999-7D89-42A1-A8BC-085C2CFD2D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6342</Characters>
  <Application>Microsoft Office Word</Application>
  <DocSecurity>0</DocSecurity>
  <Lines>52</Lines>
  <Paragraphs>14</Paragraphs>
  <ScaleCrop>false</ScaleCrop>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137</cp:revision>
  <dcterms:created xsi:type="dcterms:W3CDTF">2024-11-16T04:43:00Z</dcterms:created>
  <dcterms:modified xsi:type="dcterms:W3CDTF">2025-07-28T07:03:00Z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